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B3210" w14:textId="77777777"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14:paraId="1A8C7B43"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14:paraId="1A617F1A"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2955C00B"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9B5374B"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 </w:t>
      </w:r>
      <w:r w:rsidR="00376400">
        <w:rPr>
          <w:rFonts w:ascii="GHEA Grapalat" w:hAnsi="GHEA Grapalat"/>
          <w:i w:val="0"/>
          <w:sz w:val="24"/>
          <w:szCs w:val="24"/>
        </w:rPr>
        <w:t>ЗАПРОСЕ КОТИРОВОК</w:t>
      </w:r>
    </w:p>
    <w:p w14:paraId="18171529"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4893825D" w14:textId="6A69C765"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173DEC">
        <w:rPr>
          <w:rFonts w:ascii="GHEA Grapalat" w:hAnsi="GHEA Grapalat"/>
          <w:i w:val="0"/>
          <w:sz w:val="24"/>
          <w:szCs w:val="24"/>
          <w:lang w:val="hy-AM"/>
        </w:rPr>
        <w:t>14</w:t>
      </w:r>
      <w:r w:rsidRPr="009044F1">
        <w:rPr>
          <w:rFonts w:ascii="GHEA Grapalat" w:hAnsi="GHEA Grapalat"/>
          <w:i w:val="0"/>
          <w:sz w:val="24"/>
          <w:szCs w:val="24"/>
        </w:rPr>
        <w:t>" "</w:t>
      </w:r>
      <w:proofErr w:type="spellStart"/>
      <w:r w:rsidR="00376400">
        <w:rPr>
          <w:rFonts w:ascii="GHEA Grapalat" w:hAnsi="GHEA Grapalat"/>
          <w:i w:val="0"/>
          <w:sz w:val="24"/>
          <w:szCs w:val="24"/>
        </w:rPr>
        <w:t>ию</w:t>
      </w:r>
      <w:proofErr w:type="spellEnd"/>
      <w:r w:rsidR="00173DEC">
        <w:rPr>
          <w:rFonts w:ascii="GHEA Grapalat" w:hAnsi="GHEA Grapalat"/>
          <w:i w:val="0"/>
          <w:sz w:val="24"/>
          <w:szCs w:val="24"/>
          <w:lang w:val="hy-AM"/>
        </w:rPr>
        <w:t>л</w:t>
      </w:r>
      <w:r w:rsidR="00376400">
        <w:rPr>
          <w:rFonts w:ascii="GHEA Grapalat" w:hAnsi="GHEA Grapalat"/>
          <w:i w:val="0"/>
          <w:sz w:val="24"/>
          <w:szCs w:val="24"/>
        </w:rPr>
        <w:t>я</w:t>
      </w:r>
      <w:r w:rsidRPr="009044F1">
        <w:rPr>
          <w:rFonts w:ascii="GHEA Grapalat" w:hAnsi="GHEA Grapalat"/>
          <w:i w:val="0"/>
          <w:sz w:val="24"/>
          <w:szCs w:val="24"/>
        </w:rPr>
        <w:t>" 20</w:t>
      </w:r>
      <w:r w:rsidR="00376400">
        <w:rPr>
          <w:rFonts w:ascii="GHEA Grapalat" w:hAnsi="GHEA Grapalat"/>
          <w:i w:val="0"/>
          <w:sz w:val="24"/>
          <w:szCs w:val="24"/>
        </w:rPr>
        <w:t xml:space="preserve">22 </w:t>
      </w:r>
      <w:r w:rsidRPr="009044F1">
        <w:rPr>
          <w:rFonts w:ascii="GHEA Grapalat" w:hAnsi="GHEA Grapalat"/>
          <w:i w:val="0"/>
          <w:sz w:val="24"/>
          <w:szCs w:val="24"/>
        </w:rPr>
        <w:t xml:space="preserve">года "номер </w:t>
      </w:r>
      <w:r w:rsidR="00A46ADD">
        <w:rPr>
          <w:rFonts w:ascii="GHEA Grapalat" w:hAnsi="GHEA Grapalat"/>
          <w:i w:val="0"/>
          <w:sz w:val="24"/>
          <w:szCs w:val="24"/>
          <w:lang w:val="hy-AM"/>
        </w:rPr>
        <w:t>1</w:t>
      </w:r>
      <w:r w:rsidRPr="009044F1">
        <w:rPr>
          <w:rFonts w:ascii="GHEA Grapalat" w:hAnsi="GHEA Grapalat"/>
          <w:i w:val="0"/>
          <w:sz w:val="24"/>
          <w:szCs w:val="24"/>
        </w:rPr>
        <w:t xml:space="preserve">" </w:t>
      </w:r>
    </w:p>
    <w:p w14:paraId="5DFCF3AA" w14:textId="2D4F7C5A" w:rsidR="0091042F" w:rsidRPr="00EF5CFB" w:rsidRDefault="0006703E" w:rsidP="00440FA6">
      <w:pPr>
        <w:pStyle w:val="a3"/>
        <w:spacing w:line="240" w:lineRule="auto"/>
        <w:jc w:val="center"/>
        <w:rPr>
          <w:rFonts w:ascii="GHEA Grapalat" w:hAnsi="GHEA Grapalat"/>
          <w:i w:val="0"/>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20E05">
        <w:rPr>
          <w:rFonts w:ascii="Sylfaen" w:hAnsi="Sylfaen" w:cs="Sylfaen"/>
          <w:i w:val="0"/>
          <w:highlight w:val="yellow"/>
          <w:lang w:val="af-ZA"/>
        </w:rPr>
        <w:t>ՀՀԱՄՄՀ-</w:t>
      </w:r>
      <w:r w:rsidR="00D20E05">
        <w:rPr>
          <w:rFonts w:ascii="Sylfaen" w:hAnsi="Sylfaen" w:cs="Sylfaen"/>
          <w:i w:val="0"/>
          <w:highlight w:val="yellow"/>
          <w:lang w:val="hy-AM"/>
        </w:rPr>
        <w:t>ԱԼ</w:t>
      </w:r>
      <w:r w:rsidR="00D20E05">
        <w:rPr>
          <w:rFonts w:ascii="Sylfaen" w:hAnsi="Sylfaen" w:cs="Sylfaen"/>
          <w:i w:val="0"/>
          <w:highlight w:val="yellow"/>
          <w:lang w:val="af-ZA"/>
        </w:rPr>
        <w:t>Մ-ԳՀԱՊՁԲ-22/</w:t>
      </w:r>
      <w:r w:rsidR="00D20E05">
        <w:rPr>
          <w:rFonts w:ascii="Sylfaen" w:hAnsi="Sylfaen" w:cs="Sylfaen"/>
          <w:i w:val="0"/>
          <w:highlight w:val="yellow"/>
          <w:lang w:val="hy-AM"/>
        </w:rPr>
        <w:t>0</w:t>
      </w:r>
      <w:r w:rsidR="00EF5CFB" w:rsidRPr="00EF5CFB">
        <w:rPr>
          <w:rFonts w:ascii="Sylfaen" w:hAnsi="Sylfaen" w:cs="Sylfaen"/>
          <w:i w:val="0"/>
        </w:rPr>
        <w:t>3</w:t>
      </w:r>
    </w:p>
    <w:p w14:paraId="4C1C9E58" w14:textId="77777777" w:rsidR="0091042F" w:rsidRPr="009044F1" w:rsidRDefault="0091042F" w:rsidP="00B46D58">
      <w:pPr>
        <w:pStyle w:val="a3"/>
        <w:widowControl w:val="0"/>
        <w:spacing w:after="160" w:line="240" w:lineRule="auto"/>
        <w:rPr>
          <w:rFonts w:ascii="GHEA Grapalat" w:hAnsi="GHEA Grapalat"/>
          <w:i w:val="0"/>
          <w:sz w:val="24"/>
          <w:szCs w:val="24"/>
        </w:rPr>
      </w:pPr>
    </w:p>
    <w:p w14:paraId="00F36ACB" w14:textId="732D71F9" w:rsidR="00376400" w:rsidRPr="0035028B" w:rsidRDefault="00376400" w:rsidP="0035028B">
      <w:pPr>
        <w:pStyle w:val="a3"/>
        <w:widowControl w:val="0"/>
        <w:spacing w:after="160" w:line="240" w:lineRule="auto"/>
        <w:ind w:firstLine="567"/>
        <w:rPr>
          <w:rFonts w:asciiTheme="minorHAnsi" w:hAnsiTheme="minorHAnsi"/>
          <w:i w:val="0"/>
          <w:spacing w:val="6"/>
          <w:sz w:val="24"/>
          <w:szCs w:val="24"/>
          <w:lang w:val="hy-AM"/>
        </w:rPr>
      </w:pPr>
      <w:r w:rsidRPr="00376400">
        <w:rPr>
          <w:rFonts w:ascii="GHEA Grapalat" w:hAnsi="GHEA Grapalat"/>
          <w:i w:val="0"/>
          <w:spacing w:val="6"/>
          <w:sz w:val="24"/>
          <w:szCs w:val="24"/>
        </w:rPr>
        <w:t>Заказчик «</w:t>
      </w:r>
      <w:r w:rsidR="006838D7">
        <w:rPr>
          <w:rFonts w:ascii="Cambria" w:hAnsi="Cambria" w:cs="Cambria"/>
          <w:b/>
          <w:color w:val="0D0D0D" w:themeColor="text1" w:themeTint="F2"/>
        </w:rPr>
        <w:t>Детский</w:t>
      </w:r>
      <w:r w:rsidR="006838D7">
        <w:rPr>
          <w:rFonts w:ascii="GHEA Grapalat" w:hAnsi="GHEA Grapalat"/>
          <w:b/>
          <w:color w:val="0D0D0D" w:themeColor="text1" w:themeTint="F2"/>
        </w:rPr>
        <w:t xml:space="preserve"> </w:t>
      </w:r>
      <w:r w:rsidR="006838D7">
        <w:rPr>
          <w:rFonts w:ascii="Cambria" w:hAnsi="Cambria" w:cs="Cambria"/>
          <w:b/>
          <w:color w:val="0D0D0D" w:themeColor="text1" w:themeTint="F2"/>
        </w:rPr>
        <w:t>сад</w:t>
      </w:r>
      <w:r w:rsidR="006838D7">
        <w:rPr>
          <w:rFonts w:ascii="GHEA Grapalat" w:hAnsi="GHEA Grapalat"/>
          <w:b/>
          <w:color w:val="0D0D0D" w:themeColor="text1" w:themeTint="F2"/>
        </w:rPr>
        <w:t xml:space="preserve"> </w:t>
      </w:r>
      <w:proofErr w:type="gramStart"/>
      <w:r w:rsidR="006838D7">
        <w:rPr>
          <w:rFonts w:ascii="Cambria" w:hAnsi="Cambria" w:cs="Cambria"/>
          <w:b/>
          <w:color w:val="0D0D0D" w:themeColor="text1" w:themeTint="F2"/>
          <w:shd w:val="clear" w:color="auto" w:fill="FFFFFF"/>
        </w:rPr>
        <w:t>села</w:t>
      </w:r>
      <w:r w:rsidR="006838D7">
        <w:rPr>
          <w:rFonts w:ascii="GHEA Grapalat" w:hAnsi="GHEA Grapalat" w:cs="Arial"/>
          <w:b/>
          <w:color w:val="0D0D0D" w:themeColor="text1" w:themeTint="F2"/>
          <w:shd w:val="clear" w:color="auto" w:fill="FFFFFF"/>
        </w:rPr>
        <w:t xml:space="preserve"> </w:t>
      </w:r>
      <w:r w:rsidRPr="00376400">
        <w:rPr>
          <w:rFonts w:ascii="GHEA Grapalat" w:hAnsi="GHEA Grapalat"/>
          <w:i w:val="0"/>
          <w:spacing w:val="6"/>
          <w:sz w:val="24"/>
          <w:szCs w:val="24"/>
        </w:rPr>
        <w:t>»</w:t>
      </w:r>
      <w:proofErr w:type="gramEnd"/>
      <w:r w:rsidRPr="00376400">
        <w:rPr>
          <w:rFonts w:ascii="GHEA Grapalat" w:hAnsi="GHEA Grapalat"/>
          <w:i w:val="0"/>
          <w:spacing w:val="6"/>
          <w:sz w:val="24"/>
          <w:szCs w:val="24"/>
        </w:rPr>
        <w:t xml:space="preserve"> ОНО, находящийся по адресу: </w:t>
      </w:r>
      <w:r w:rsidR="006838D7" w:rsidRPr="006838D7">
        <w:rPr>
          <w:rFonts w:ascii="Cambria" w:hAnsi="Cambria" w:cs="Cambria"/>
          <w:i w:val="0"/>
          <w:spacing w:val="6"/>
          <w:sz w:val="24"/>
          <w:szCs w:val="24"/>
        </w:rPr>
        <w:t>Армавирская</w:t>
      </w:r>
      <w:r w:rsidR="006838D7" w:rsidRPr="006838D7">
        <w:rPr>
          <w:rFonts w:ascii="GHEA Grapalat" w:hAnsi="GHEA Grapalat"/>
          <w:i w:val="0"/>
          <w:spacing w:val="6"/>
          <w:sz w:val="24"/>
          <w:szCs w:val="24"/>
        </w:rPr>
        <w:t xml:space="preserve"> </w:t>
      </w:r>
      <w:r w:rsidR="006838D7" w:rsidRPr="006838D7">
        <w:rPr>
          <w:rFonts w:ascii="Cambria" w:hAnsi="Cambria" w:cs="Cambria"/>
          <w:i w:val="0"/>
          <w:spacing w:val="6"/>
          <w:sz w:val="24"/>
          <w:szCs w:val="24"/>
        </w:rPr>
        <w:t>область</w:t>
      </w:r>
      <w:r w:rsidR="006838D7" w:rsidRPr="006838D7">
        <w:rPr>
          <w:rFonts w:ascii="GHEA Grapalat" w:hAnsi="GHEA Grapalat"/>
          <w:i w:val="0"/>
          <w:spacing w:val="6"/>
          <w:sz w:val="24"/>
          <w:szCs w:val="24"/>
        </w:rPr>
        <w:t xml:space="preserve">, </w:t>
      </w:r>
      <w:r w:rsidR="006838D7" w:rsidRPr="006838D7">
        <w:rPr>
          <w:rFonts w:ascii="Cambria" w:hAnsi="Cambria" w:cs="Cambria"/>
          <w:i w:val="0"/>
          <w:spacing w:val="6"/>
          <w:sz w:val="24"/>
          <w:szCs w:val="24"/>
        </w:rPr>
        <w:t>община</w:t>
      </w:r>
      <w:r w:rsidR="006838D7" w:rsidRPr="006838D7">
        <w:rPr>
          <w:rFonts w:ascii="GHEA Grapalat" w:hAnsi="GHEA Grapalat"/>
          <w:i w:val="0"/>
          <w:spacing w:val="6"/>
          <w:sz w:val="24"/>
          <w:szCs w:val="24"/>
        </w:rPr>
        <w:t xml:space="preserve"> </w:t>
      </w:r>
      <w:proofErr w:type="spellStart"/>
      <w:r w:rsidR="006838D7" w:rsidRPr="006838D7">
        <w:rPr>
          <w:rFonts w:ascii="Cambria" w:hAnsi="Cambria" w:cs="Cambria"/>
          <w:i w:val="0"/>
          <w:spacing w:val="6"/>
          <w:sz w:val="24"/>
          <w:szCs w:val="24"/>
        </w:rPr>
        <w:t>Мецамор</w:t>
      </w:r>
      <w:proofErr w:type="spellEnd"/>
      <w:r w:rsidR="006838D7" w:rsidRPr="006838D7">
        <w:rPr>
          <w:rFonts w:ascii="GHEA Grapalat" w:hAnsi="GHEA Grapalat"/>
          <w:i w:val="0"/>
          <w:spacing w:val="6"/>
          <w:sz w:val="24"/>
          <w:szCs w:val="24"/>
        </w:rPr>
        <w:t xml:space="preserve">, </w:t>
      </w:r>
      <w:r w:rsidR="006838D7" w:rsidRPr="006838D7">
        <w:rPr>
          <w:rFonts w:ascii="Cambria" w:hAnsi="Cambria" w:cs="Cambria"/>
          <w:i w:val="0"/>
          <w:spacing w:val="6"/>
          <w:sz w:val="24"/>
          <w:szCs w:val="24"/>
        </w:rPr>
        <w:t>село</w:t>
      </w:r>
      <w:r w:rsidR="006838D7" w:rsidRPr="006838D7">
        <w:rPr>
          <w:rFonts w:ascii="GHEA Grapalat" w:hAnsi="GHEA Grapalat"/>
          <w:i w:val="0"/>
          <w:spacing w:val="6"/>
          <w:sz w:val="24"/>
          <w:szCs w:val="24"/>
        </w:rPr>
        <w:t xml:space="preserve"> </w:t>
      </w:r>
      <w:r w:rsidR="00E64C69">
        <w:rPr>
          <w:rFonts w:ascii="Cambria" w:hAnsi="Cambria" w:cs="Cambria"/>
          <w:i w:val="0"/>
          <w:spacing w:val="6"/>
          <w:sz w:val="24"/>
          <w:szCs w:val="24"/>
          <w:lang w:val="hy-AM"/>
        </w:rPr>
        <w:t>Алашкерт</w:t>
      </w:r>
      <w:r w:rsidR="006838D7" w:rsidRPr="006838D7">
        <w:rPr>
          <w:rFonts w:ascii="GHEA Grapalat" w:hAnsi="GHEA Grapalat"/>
          <w:i w:val="0"/>
          <w:spacing w:val="6"/>
          <w:sz w:val="24"/>
          <w:szCs w:val="24"/>
        </w:rPr>
        <w:t xml:space="preserve">  </w:t>
      </w:r>
      <w:r w:rsidR="006838D7" w:rsidRPr="006838D7">
        <w:rPr>
          <w:rFonts w:ascii="Cambria" w:hAnsi="Cambria" w:cs="Cambria"/>
          <w:i w:val="0"/>
          <w:spacing w:val="6"/>
          <w:sz w:val="24"/>
          <w:szCs w:val="24"/>
        </w:rPr>
        <w:t>ул</w:t>
      </w:r>
      <w:r w:rsidR="006838D7" w:rsidRPr="006838D7">
        <w:rPr>
          <w:rFonts w:ascii="GHEA Grapalat" w:hAnsi="GHEA Grapalat"/>
          <w:i w:val="0"/>
          <w:spacing w:val="6"/>
          <w:sz w:val="24"/>
          <w:szCs w:val="24"/>
        </w:rPr>
        <w:t xml:space="preserve">. </w:t>
      </w:r>
      <w:r w:rsidR="00E64C69">
        <w:rPr>
          <w:rFonts w:ascii="GHEA Grapalat" w:hAnsi="GHEA Grapalat"/>
          <w:i w:val="0"/>
          <w:spacing w:val="6"/>
          <w:sz w:val="24"/>
          <w:szCs w:val="24"/>
          <w:lang w:val="hy-AM"/>
        </w:rPr>
        <w:t>3/1</w:t>
      </w:r>
      <w:r w:rsidR="006838D7" w:rsidRPr="006838D7">
        <w:rPr>
          <w:rFonts w:ascii="GHEA Grapalat" w:hAnsi="GHEA Grapalat"/>
          <w:i w:val="0"/>
          <w:spacing w:val="6"/>
          <w:sz w:val="24"/>
          <w:szCs w:val="24"/>
        </w:rPr>
        <w:t xml:space="preserve">, </w:t>
      </w:r>
      <w:r w:rsidR="006838D7" w:rsidRPr="006838D7">
        <w:rPr>
          <w:rFonts w:ascii="Cambria" w:hAnsi="Cambria" w:cs="Cambria"/>
          <w:i w:val="0"/>
          <w:spacing w:val="6"/>
          <w:sz w:val="24"/>
          <w:szCs w:val="24"/>
        </w:rPr>
        <w:t>здание</w:t>
      </w:r>
      <w:r w:rsidR="006838D7" w:rsidRPr="006838D7">
        <w:rPr>
          <w:rFonts w:ascii="GHEA Grapalat" w:hAnsi="GHEA Grapalat"/>
          <w:i w:val="0"/>
          <w:spacing w:val="6"/>
          <w:sz w:val="24"/>
          <w:szCs w:val="24"/>
        </w:rPr>
        <w:t xml:space="preserve"> 2 </w:t>
      </w:r>
      <w:r w:rsidR="0035028B">
        <w:rPr>
          <w:rFonts w:asciiTheme="minorHAnsi" w:hAnsiTheme="minorHAnsi"/>
          <w:i w:val="0"/>
          <w:spacing w:val="6"/>
          <w:sz w:val="24"/>
          <w:szCs w:val="24"/>
          <w:lang w:val="hy-AM"/>
        </w:rPr>
        <w:t>здание</w:t>
      </w:r>
      <w:r w:rsidRPr="00376400">
        <w:rPr>
          <w:rFonts w:ascii="GHEA Grapalat" w:hAnsi="GHEA Grapalat"/>
          <w:i w:val="0"/>
          <w:spacing w:val="6"/>
          <w:sz w:val="24"/>
          <w:szCs w:val="24"/>
        </w:rPr>
        <w:t>. объявляет запрос котировок, который проводится одним этапом.</w:t>
      </w:r>
    </w:p>
    <w:p w14:paraId="1554928A" w14:textId="77777777" w:rsidR="00341A74" w:rsidRPr="00E8413C" w:rsidRDefault="00A20B69" w:rsidP="00E8413C">
      <w:pPr>
        <w:pStyle w:val="a3"/>
        <w:widowControl w:val="0"/>
        <w:spacing w:after="160" w:line="240" w:lineRule="auto"/>
        <w:ind w:firstLine="567"/>
        <w:rPr>
          <w:rFonts w:ascii="GHEA Grapalat" w:hAnsi="GHEA Grapalat"/>
          <w:i w:val="0"/>
          <w:spacing w:val="6"/>
          <w:sz w:val="24"/>
          <w:szCs w:val="24"/>
        </w:rPr>
      </w:pPr>
      <w:r w:rsidRPr="00376400">
        <w:rPr>
          <w:rFonts w:ascii="GHEA Grapalat" w:hAnsi="GHEA Grapalat"/>
          <w:i w:val="0"/>
          <w:spacing w:val="6"/>
          <w:sz w:val="24"/>
          <w:szCs w:val="24"/>
        </w:rPr>
        <w:t xml:space="preserve">Участнику, отобранному по итогам </w:t>
      </w:r>
      <w:r w:rsidR="0041023E" w:rsidRPr="00376400">
        <w:rPr>
          <w:rFonts w:ascii="GHEA Grapalat" w:hAnsi="GHEA Grapalat"/>
          <w:i w:val="0"/>
          <w:spacing w:val="6"/>
          <w:sz w:val="24"/>
          <w:szCs w:val="24"/>
        </w:rPr>
        <w:t>настоящей процедуры</w:t>
      </w:r>
      <w:r w:rsidRPr="00376400">
        <w:rPr>
          <w:rFonts w:ascii="GHEA Grapalat" w:hAnsi="GHEA Grapalat"/>
          <w:i w:val="0"/>
          <w:spacing w:val="6"/>
          <w:sz w:val="24"/>
          <w:szCs w:val="24"/>
        </w:rPr>
        <w:t>, в</w:t>
      </w:r>
      <w:r w:rsidR="00782D60" w:rsidRPr="00376400">
        <w:rPr>
          <w:rFonts w:ascii="Calibri" w:hAnsi="Calibri" w:cs="Calibri"/>
          <w:i w:val="0"/>
          <w:spacing w:val="6"/>
          <w:sz w:val="24"/>
          <w:szCs w:val="24"/>
        </w:rPr>
        <w:t> </w:t>
      </w:r>
      <w:r w:rsidRPr="00782D60">
        <w:rPr>
          <w:rFonts w:ascii="GHEA Grapalat" w:hAnsi="GHEA Grapalat"/>
          <w:i w:val="0"/>
          <w:spacing w:val="6"/>
          <w:sz w:val="24"/>
          <w:szCs w:val="24"/>
        </w:rPr>
        <w:t>установленном</w:t>
      </w:r>
      <w:r w:rsidR="00782D60" w:rsidRPr="00376400">
        <w:rPr>
          <w:rFonts w:ascii="Calibri" w:hAnsi="Calibri" w:cs="Calibri"/>
          <w:i w:val="0"/>
          <w:spacing w:val="6"/>
          <w:sz w:val="24"/>
          <w:szCs w:val="24"/>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E8413C" w:rsidRPr="0063670F">
        <w:rPr>
          <w:rFonts w:ascii="Sylfaen" w:hAnsi="Sylfaen"/>
          <w:highlight w:val="yellow"/>
        </w:rPr>
        <w:t>продуктов питания</w:t>
      </w:r>
      <w:proofErr w:type="gramStart"/>
      <w:r w:rsidR="00E8413C">
        <w:rPr>
          <w:rFonts w:ascii="Sylfaen" w:hAnsi="Sylfaen"/>
        </w:rPr>
        <w:t xml:space="preserve"> </w:t>
      </w:r>
      <w:r w:rsidR="00E8413C" w:rsidRPr="00FE53B3">
        <w:rPr>
          <w:rFonts w:ascii="Sylfaen" w:hAnsi="Sylfaen"/>
        </w:rPr>
        <w:t xml:space="preserve"> </w:t>
      </w:r>
      <w:r w:rsidR="00782D60">
        <w:rPr>
          <w:rFonts w:ascii="GHEA Grapalat" w:hAnsi="GHEA Grapalat"/>
          <w:i w:val="0"/>
          <w:sz w:val="24"/>
          <w:szCs w:val="24"/>
        </w:rPr>
        <w:t xml:space="preserve"> (</w:t>
      </w:r>
      <w:proofErr w:type="gramEnd"/>
      <w:r w:rsidR="00782D60">
        <w:rPr>
          <w:rFonts w:ascii="GHEA Grapalat" w:hAnsi="GHEA Grapalat"/>
          <w:i w:val="0"/>
          <w:sz w:val="24"/>
          <w:szCs w:val="24"/>
        </w:rPr>
        <w:t>далее — договор).</w:t>
      </w:r>
    </w:p>
    <w:p w14:paraId="08EC3090" w14:textId="77777777"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80FBE28" w14:textId="77777777" w:rsidR="001E6506" w:rsidRPr="00F677F1"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3EFEE710" w14:textId="77777777"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3F3252E" w14:textId="77777777"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31E643C8" w14:textId="77475779" w:rsidR="003F6ED1" w:rsidRPr="000F11E5" w:rsidRDefault="003F6ED1" w:rsidP="00376400">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37640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0437E" w:rsidRPr="0063670F">
        <w:rPr>
          <w:rFonts w:ascii="inherit" w:hAnsi="inherit"/>
          <w:b/>
          <w:i w:val="0"/>
          <w:color w:val="202124"/>
          <w:sz w:val="24"/>
          <w:szCs w:val="24"/>
          <w:highlight w:val="yellow"/>
          <w:lang w:eastAsia="en-US"/>
        </w:rPr>
        <w:t>Армавирская облас</w:t>
      </w:r>
      <w:r w:rsidR="0040437E">
        <w:rPr>
          <w:rFonts w:ascii="inherit" w:hAnsi="inherit"/>
          <w:b/>
          <w:i w:val="0"/>
          <w:color w:val="202124"/>
          <w:sz w:val="24"/>
          <w:szCs w:val="24"/>
          <w:highlight w:val="yellow"/>
          <w:lang w:eastAsia="en-US"/>
        </w:rPr>
        <w:t xml:space="preserve">ть, община </w:t>
      </w:r>
      <w:proofErr w:type="spellStart"/>
      <w:r w:rsidR="0040437E">
        <w:rPr>
          <w:rFonts w:ascii="inherit" w:hAnsi="inherit"/>
          <w:b/>
          <w:i w:val="0"/>
          <w:color w:val="202124"/>
          <w:sz w:val="24"/>
          <w:szCs w:val="24"/>
          <w:highlight w:val="yellow"/>
          <w:lang w:eastAsia="en-US"/>
        </w:rPr>
        <w:t>Мецамор</w:t>
      </w:r>
      <w:proofErr w:type="spellEnd"/>
      <w:r w:rsidR="0040437E">
        <w:rPr>
          <w:rFonts w:ascii="inherit" w:hAnsi="inherit"/>
          <w:b/>
          <w:i w:val="0"/>
          <w:color w:val="202124"/>
          <w:sz w:val="24"/>
          <w:szCs w:val="24"/>
          <w:highlight w:val="yellow"/>
          <w:lang w:eastAsia="en-US"/>
        </w:rPr>
        <w:t xml:space="preserve">, </w:t>
      </w:r>
      <w:r w:rsidR="0040437E">
        <w:rPr>
          <w:rFonts w:ascii="Sylfaen" w:hAnsi="Sylfaen"/>
          <w:b/>
          <w:i w:val="0"/>
          <w:color w:val="202124"/>
          <w:sz w:val="24"/>
          <w:szCs w:val="24"/>
          <w:highlight w:val="yellow"/>
          <w:lang w:val="hy-AM" w:eastAsia="en-US"/>
        </w:rPr>
        <w:t xml:space="preserve">г.Мецамор </w:t>
      </w:r>
      <w:r w:rsidR="0040437E" w:rsidRPr="0063670F">
        <w:rPr>
          <w:rFonts w:ascii="inherit" w:hAnsi="inherit"/>
          <w:b/>
          <w:i w:val="0"/>
          <w:color w:val="202124"/>
          <w:sz w:val="24"/>
          <w:szCs w:val="24"/>
          <w:highlight w:val="yellow"/>
          <w:lang w:eastAsia="en-US"/>
        </w:rPr>
        <w:t xml:space="preserve">  </w:t>
      </w:r>
      <w:r w:rsidR="0040437E" w:rsidRPr="00851EA9">
        <w:rPr>
          <w:rFonts w:ascii="GHEA Grapalat" w:hAnsi="GHEA Grapalat"/>
          <w:i w:val="0"/>
        </w:rPr>
        <w:t xml:space="preserve">  </w:t>
      </w:r>
      <w:r w:rsidR="0040437E" w:rsidRPr="00851EA9">
        <w:rPr>
          <w:rFonts w:ascii="Cambria" w:hAnsi="Cambria" w:cs="Cambria"/>
          <w:i w:val="0"/>
        </w:rPr>
        <w:t>в</w:t>
      </w:r>
      <w:r w:rsidR="0040437E">
        <w:rPr>
          <w:rFonts w:ascii="GHEA Grapalat" w:hAnsi="GHEA Grapalat"/>
          <w:i w:val="0"/>
        </w:rPr>
        <w:t xml:space="preserve"> </w:t>
      </w:r>
      <w:r w:rsidR="0040437E">
        <w:rPr>
          <w:rFonts w:ascii="Cambria" w:hAnsi="Cambria" w:cs="Cambria"/>
          <w:i w:val="0"/>
        </w:rPr>
        <w:t>документарной</w:t>
      </w:r>
      <w:r w:rsidR="0040437E">
        <w:rPr>
          <w:rFonts w:ascii="GHEA Grapalat" w:hAnsi="GHEA Grapalat"/>
          <w:i w:val="0"/>
        </w:rPr>
        <w:t xml:space="preserve"> </w:t>
      </w:r>
      <w:r w:rsidR="0040437E">
        <w:rPr>
          <w:rFonts w:ascii="Cambria" w:hAnsi="Cambria" w:cs="Cambria"/>
          <w:i w:val="0"/>
        </w:rPr>
        <w:t>форме</w:t>
      </w:r>
      <w:r w:rsidR="0040437E">
        <w:rPr>
          <w:rFonts w:ascii="GHEA Grapalat" w:hAnsi="GHEA Grapalat"/>
          <w:i w:val="0"/>
        </w:rPr>
        <w:t xml:space="preserve">, </w:t>
      </w:r>
      <w:r w:rsidR="0040437E">
        <w:rPr>
          <w:rFonts w:ascii="Cambria" w:hAnsi="Cambria" w:cs="Cambria"/>
          <w:i w:val="0"/>
        </w:rPr>
        <w:t>до</w:t>
      </w:r>
      <w:r w:rsidR="0040437E">
        <w:rPr>
          <w:rFonts w:ascii="GHEA Grapalat" w:hAnsi="GHEA Grapalat"/>
          <w:i w:val="0"/>
        </w:rPr>
        <w:t xml:space="preserve"> </w:t>
      </w:r>
      <w:r w:rsidR="00E64C69">
        <w:rPr>
          <w:rFonts w:ascii="GHEA Grapalat" w:hAnsi="GHEA Grapalat"/>
          <w:i w:val="0"/>
          <w:highlight w:val="yellow"/>
          <w:lang w:val="hy-AM"/>
        </w:rPr>
        <w:t>11:00</w:t>
      </w:r>
      <w:r w:rsidR="0040437E" w:rsidRPr="00851EA9">
        <w:rPr>
          <w:rFonts w:ascii="GHEA Grapalat" w:hAnsi="GHEA Grapalat"/>
          <w:i w:val="0"/>
          <w:highlight w:val="yellow"/>
        </w:rPr>
        <w:t xml:space="preserve"> </w:t>
      </w:r>
      <w:r w:rsidR="0040437E" w:rsidRPr="00851EA9">
        <w:rPr>
          <w:rFonts w:ascii="Cambria" w:hAnsi="Cambria" w:cs="Cambria"/>
          <w:i w:val="0"/>
          <w:highlight w:val="yellow"/>
        </w:rPr>
        <w:t>часов</w:t>
      </w:r>
      <w:r w:rsidR="0040437E" w:rsidRPr="00851EA9">
        <w:rPr>
          <w:rFonts w:ascii="GHEA Grapalat" w:hAnsi="GHEA Grapalat"/>
          <w:i w:val="0"/>
          <w:highlight w:val="yellow"/>
        </w:rPr>
        <w:t xml:space="preserve"> 7-</w:t>
      </w:r>
      <w:r w:rsidR="0040437E" w:rsidRPr="00851EA9">
        <w:rPr>
          <w:rFonts w:ascii="Cambria" w:hAnsi="Cambria" w:cs="Cambria"/>
          <w:i w:val="0"/>
          <w:highlight w:val="yellow"/>
        </w:rPr>
        <w:t>го</w:t>
      </w:r>
      <w:r w:rsidR="0040437E" w:rsidRPr="00851EA9">
        <w:rPr>
          <w:rFonts w:ascii="GHEA Grapalat" w:hAnsi="GHEA Grapalat"/>
          <w:i w:val="0"/>
          <w:highlight w:val="yellow"/>
        </w:rPr>
        <w:t xml:space="preserve"> </w:t>
      </w:r>
      <w:r w:rsidR="0040437E" w:rsidRPr="00851EA9">
        <w:rPr>
          <w:rFonts w:ascii="Cambria" w:hAnsi="Cambria" w:cs="Cambria"/>
          <w:i w:val="0"/>
          <w:highlight w:val="yellow"/>
        </w:rPr>
        <w:t>дня</w:t>
      </w:r>
      <w:r w:rsidR="0040437E" w:rsidRPr="000F0CA8">
        <w:rPr>
          <w:rFonts w:ascii="GHEA Grapalat" w:hAnsi="GHEA Grapalat"/>
          <w:i w:val="0"/>
          <w:sz w:val="24"/>
          <w:szCs w:val="24"/>
        </w:rPr>
        <w:t xml:space="preserve"> </w:t>
      </w:r>
      <w:r w:rsidRPr="000F0CA8">
        <w:rPr>
          <w:rFonts w:ascii="GHEA Grapalat" w:hAnsi="GHEA Grapalat"/>
          <w:i w:val="0"/>
          <w:sz w:val="24"/>
          <w:szCs w:val="24"/>
        </w:rPr>
        <w:t>в документарной форме,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9C322F9" w14:textId="3AE82FDA" w:rsidR="003F6ED1" w:rsidRPr="0040437E" w:rsidRDefault="003F6ED1" w:rsidP="0040437E">
      <w:pPr>
        <w:pStyle w:val="a3"/>
        <w:ind w:firstLine="567"/>
        <w:rPr>
          <w:rFonts w:ascii="Sylfaen" w:hAnsi="Sylfaen"/>
          <w:b/>
          <w:i w:val="0"/>
        </w:rPr>
      </w:pPr>
      <w:r w:rsidRPr="000F0CA8">
        <w:rPr>
          <w:rFonts w:ascii="GHEA Grapalat" w:hAnsi="GHEA Grapalat"/>
          <w:i w:val="0"/>
          <w:sz w:val="24"/>
          <w:szCs w:val="24"/>
        </w:rPr>
        <w:t>Вскрытие заявок будет проводиться</w:t>
      </w:r>
      <w:r w:rsidR="0040437E" w:rsidRPr="0040437E">
        <w:rPr>
          <w:rFonts w:ascii="GHEA Grapalat" w:hAnsi="GHEA Grapalat"/>
          <w:b/>
          <w:i w:val="0"/>
          <w:highlight w:val="yellow"/>
        </w:rPr>
        <w:t xml:space="preserve"> </w:t>
      </w:r>
      <w:r w:rsidR="0040437E" w:rsidRPr="0063670F">
        <w:rPr>
          <w:rFonts w:ascii="Cambria" w:hAnsi="Cambria" w:cs="Cambria"/>
          <w:b/>
          <w:i w:val="0"/>
          <w:highlight w:val="yellow"/>
        </w:rPr>
        <w:t>по</w:t>
      </w:r>
      <w:r w:rsidR="0040437E" w:rsidRPr="0063670F">
        <w:rPr>
          <w:rFonts w:ascii="GHEA Grapalat" w:hAnsi="GHEA Grapalat"/>
          <w:b/>
          <w:i w:val="0"/>
          <w:highlight w:val="yellow"/>
        </w:rPr>
        <w:t xml:space="preserve"> </w:t>
      </w:r>
      <w:proofErr w:type="gramStart"/>
      <w:r w:rsidR="0040437E" w:rsidRPr="0063670F">
        <w:rPr>
          <w:rFonts w:ascii="Cambria" w:hAnsi="Cambria" w:cs="Cambria"/>
          <w:b/>
          <w:i w:val="0"/>
          <w:highlight w:val="yellow"/>
        </w:rPr>
        <w:t>адресу</w:t>
      </w:r>
      <w:r w:rsidR="0040437E" w:rsidRPr="0063670F">
        <w:rPr>
          <w:rFonts w:ascii="GHEA Grapalat" w:hAnsi="GHEA Grapalat"/>
          <w:b/>
          <w:i w:val="0"/>
          <w:highlight w:val="yellow"/>
        </w:rPr>
        <w:t xml:space="preserve">  </w:t>
      </w:r>
      <w:r w:rsidR="0040437E" w:rsidRPr="0063670F">
        <w:rPr>
          <w:rFonts w:ascii="inherit" w:hAnsi="inherit"/>
          <w:b/>
          <w:i w:val="0"/>
          <w:color w:val="202124"/>
          <w:sz w:val="24"/>
          <w:szCs w:val="24"/>
          <w:highlight w:val="yellow"/>
          <w:lang w:eastAsia="en-US"/>
        </w:rPr>
        <w:t>Армавирская</w:t>
      </w:r>
      <w:proofErr w:type="gramEnd"/>
      <w:r w:rsidR="0040437E" w:rsidRPr="0063670F">
        <w:rPr>
          <w:rFonts w:ascii="inherit" w:hAnsi="inherit"/>
          <w:b/>
          <w:i w:val="0"/>
          <w:color w:val="202124"/>
          <w:sz w:val="24"/>
          <w:szCs w:val="24"/>
          <w:highlight w:val="yellow"/>
          <w:lang w:eastAsia="en-US"/>
        </w:rPr>
        <w:t xml:space="preserve"> область, община </w:t>
      </w:r>
      <w:proofErr w:type="spellStart"/>
      <w:r w:rsidR="0040437E" w:rsidRPr="0063670F">
        <w:rPr>
          <w:rFonts w:ascii="inherit" w:hAnsi="inherit"/>
          <w:b/>
          <w:i w:val="0"/>
          <w:color w:val="202124"/>
          <w:sz w:val="24"/>
          <w:szCs w:val="24"/>
          <w:highlight w:val="yellow"/>
          <w:lang w:eastAsia="en-US"/>
        </w:rPr>
        <w:t>Мецамор</w:t>
      </w:r>
      <w:proofErr w:type="spellEnd"/>
      <w:r w:rsidR="0040437E" w:rsidRPr="0063670F">
        <w:rPr>
          <w:rFonts w:ascii="inherit" w:hAnsi="inherit"/>
          <w:b/>
          <w:i w:val="0"/>
          <w:color w:val="202124"/>
          <w:sz w:val="24"/>
          <w:szCs w:val="24"/>
          <w:highlight w:val="yellow"/>
          <w:lang w:eastAsia="en-US"/>
        </w:rPr>
        <w:t xml:space="preserve">, </w:t>
      </w:r>
      <w:r w:rsidR="0040437E">
        <w:rPr>
          <w:rFonts w:ascii="Sylfaen" w:hAnsi="Sylfaen"/>
          <w:b/>
          <w:i w:val="0"/>
          <w:color w:val="202124"/>
          <w:sz w:val="24"/>
          <w:szCs w:val="24"/>
          <w:highlight w:val="yellow"/>
          <w:lang w:val="hy-AM" w:eastAsia="en-US"/>
        </w:rPr>
        <w:t>г. Мецамор</w:t>
      </w:r>
      <w:r w:rsidR="0040437E" w:rsidRPr="0063670F">
        <w:rPr>
          <w:rFonts w:ascii="Sylfaen" w:hAnsi="Sylfaen"/>
          <w:b/>
          <w:i w:val="0"/>
          <w:highlight w:val="yellow"/>
        </w:rPr>
        <w:t xml:space="preserve">         в </w:t>
      </w:r>
      <w:r w:rsidR="00E64C69">
        <w:rPr>
          <w:rFonts w:ascii="Sylfaen" w:hAnsi="Sylfaen"/>
          <w:b/>
          <w:i w:val="0"/>
          <w:highlight w:val="yellow"/>
          <w:lang w:val="hy-AM"/>
        </w:rPr>
        <w:t xml:space="preserve">11:00  </w:t>
      </w:r>
      <w:r w:rsidR="0040437E" w:rsidRPr="0063670F">
        <w:rPr>
          <w:rFonts w:ascii="Sylfaen" w:hAnsi="Sylfaen"/>
          <w:b/>
          <w:i w:val="0"/>
          <w:highlight w:val="yellow"/>
        </w:rPr>
        <w:t xml:space="preserve">часов, </w:t>
      </w:r>
      <w:r w:rsidR="0040437E">
        <w:rPr>
          <w:rFonts w:ascii="Sylfaen" w:hAnsi="Sylfaen"/>
          <w:b/>
          <w:i w:val="0"/>
          <w:highlight w:val="yellow"/>
          <w:lang w:val="hy-AM"/>
        </w:rPr>
        <w:t>2</w:t>
      </w:r>
      <w:r w:rsidR="00173DEC">
        <w:rPr>
          <w:rFonts w:ascii="Sylfaen" w:hAnsi="Sylfaen"/>
          <w:b/>
          <w:i w:val="0"/>
          <w:highlight w:val="yellow"/>
          <w:lang w:val="hy-AM"/>
        </w:rPr>
        <w:t>1</w:t>
      </w:r>
      <w:r w:rsidR="0040437E" w:rsidRPr="0063670F">
        <w:rPr>
          <w:rFonts w:ascii="Sylfaen" w:hAnsi="Sylfaen"/>
          <w:b/>
          <w:i w:val="0"/>
          <w:highlight w:val="yellow"/>
          <w:lang w:val="hy-AM"/>
        </w:rPr>
        <w:t>-</w:t>
      </w:r>
      <w:r w:rsidR="0040437E" w:rsidRPr="0063670F">
        <w:rPr>
          <w:rFonts w:ascii="Sylfaen" w:hAnsi="Sylfaen"/>
          <w:b/>
          <w:i w:val="0"/>
          <w:highlight w:val="yellow"/>
        </w:rPr>
        <w:t xml:space="preserve"> </w:t>
      </w:r>
      <w:r w:rsidR="0040437E" w:rsidRPr="0040437E">
        <w:rPr>
          <w:rFonts w:ascii="Sylfaen" w:hAnsi="Sylfaen"/>
          <w:b/>
          <w:i w:val="0"/>
          <w:highlight w:val="yellow"/>
        </w:rPr>
        <w:t>ого</w:t>
      </w:r>
      <w:r w:rsidR="0040437E" w:rsidRPr="0040437E">
        <w:rPr>
          <w:rFonts w:ascii="Sylfaen" w:hAnsi="Sylfaen"/>
          <w:b/>
          <w:i w:val="0"/>
          <w:highlight w:val="yellow"/>
          <w:lang w:val="hy-AM"/>
        </w:rPr>
        <w:t xml:space="preserve"> </w:t>
      </w:r>
      <w:r w:rsidR="00EF5CFB">
        <w:rPr>
          <w:rFonts w:ascii="GHEA Grapalat" w:hAnsi="GHEA Grapalat"/>
          <w:i w:val="0"/>
          <w:sz w:val="24"/>
          <w:szCs w:val="24"/>
          <w:highlight w:val="yellow"/>
        </w:rPr>
        <w:t>июля</w:t>
      </w:r>
      <w:r w:rsidRPr="0040437E">
        <w:rPr>
          <w:rFonts w:ascii="GHEA Grapalat" w:hAnsi="GHEA Grapalat"/>
          <w:i w:val="0"/>
          <w:sz w:val="24"/>
          <w:szCs w:val="24"/>
          <w:highlight w:val="yellow"/>
        </w:rPr>
        <w:t>" "</w:t>
      </w:r>
      <w:r w:rsidR="00100DEC" w:rsidRPr="0040437E">
        <w:rPr>
          <w:rFonts w:ascii="GHEA Grapalat" w:hAnsi="GHEA Grapalat"/>
          <w:i w:val="0"/>
          <w:sz w:val="24"/>
          <w:szCs w:val="24"/>
          <w:highlight w:val="yellow"/>
        </w:rPr>
        <w:t>2022г.</w:t>
      </w:r>
      <w:r w:rsidRPr="0040437E">
        <w:rPr>
          <w:rFonts w:ascii="GHEA Grapalat" w:hAnsi="GHEA Grapalat"/>
          <w:i w:val="0"/>
          <w:sz w:val="24"/>
          <w:szCs w:val="24"/>
          <w:highlight w:val="yellow"/>
        </w:rPr>
        <w:t>".</w:t>
      </w:r>
    </w:p>
    <w:p w14:paraId="7E21AA0E" w14:textId="77777777" w:rsidR="002C09AA" w:rsidRPr="001B32D9" w:rsidRDefault="002C09AA" w:rsidP="002C09AA">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C85E819" w14:textId="25540EB5" w:rsidR="00100DEC" w:rsidRPr="00F83327" w:rsidRDefault="00100DEC" w:rsidP="004C7A85">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173DEC">
        <w:rPr>
          <w:rFonts w:ascii="Sylfaen" w:hAnsi="Sylfaen"/>
          <w:b/>
          <w:i w:val="0"/>
          <w:sz w:val="22"/>
          <w:szCs w:val="22"/>
          <w:lang w:val="hy-AM"/>
        </w:rPr>
        <w:t xml:space="preserve">Нона Акобян </w:t>
      </w:r>
    </w:p>
    <w:p w14:paraId="68260196" w14:textId="2CC7B316" w:rsidR="00100DEC" w:rsidRDefault="00100DEC" w:rsidP="00100DEC">
      <w:pPr>
        <w:pStyle w:val="a3"/>
        <w:widowControl w:val="0"/>
        <w:spacing w:after="160" w:line="240" w:lineRule="auto"/>
        <w:ind w:left="1701" w:firstLine="0"/>
        <w:rPr>
          <w:rFonts w:asciiTheme="minorHAnsi" w:hAnsiTheme="minorHAnsi"/>
          <w:i w:val="0"/>
          <w:sz w:val="24"/>
          <w:szCs w:val="24"/>
          <w:u w:val="single"/>
          <w:lang w:val="hy-AM"/>
        </w:rPr>
      </w:pPr>
      <w:r w:rsidRPr="009044F1">
        <w:rPr>
          <w:rFonts w:ascii="GHEA Grapalat" w:hAnsi="GHEA Grapalat"/>
          <w:i w:val="0"/>
          <w:sz w:val="24"/>
          <w:szCs w:val="24"/>
        </w:rPr>
        <w:t>Телефон</w:t>
      </w:r>
      <w:r w:rsidRPr="00F83327">
        <w:rPr>
          <w:rFonts w:ascii="GHEA Grapalat" w:hAnsi="GHEA Grapalat"/>
          <w:i w:val="0"/>
          <w:sz w:val="24"/>
          <w:szCs w:val="24"/>
        </w:rPr>
        <w:t>:</w:t>
      </w:r>
      <w:r w:rsidRPr="00BE1C5E">
        <w:rPr>
          <w:rFonts w:ascii="GHEA Grapalat" w:hAnsi="GHEA Grapalat"/>
          <w:i w:val="0"/>
          <w:sz w:val="24"/>
          <w:szCs w:val="24"/>
        </w:rPr>
        <w:t xml:space="preserve"> </w:t>
      </w:r>
      <w:r w:rsidR="00E64C69" w:rsidRPr="007D701D">
        <w:rPr>
          <w:rFonts w:ascii="GHEA Grapalat" w:hAnsi="GHEA Grapalat"/>
          <w:i w:val="0"/>
          <w:highlight w:val="yellow"/>
          <w:u w:val="single"/>
          <w:lang w:val="hy-AM"/>
        </w:rPr>
        <w:t>09</w:t>
      </w:r>
      <w:r w:rsidR="00173DEC">
        <w:rPr>
          <w:rFonts w:ascii="GHEA Grapalat" w:hAnsi="GHEA Grapalat"/>
          <w:i w:val="0"/>
          <w:u w:val="single"/>
          <w:lang w:val="hy-AM"/>
        </w:rPr>
        <w:t>8124592</w:t>
      </w:r>
    </w:p>
    <w:p w14:paraId="1517D719" w14:textId="55F7E07A" w:rsidR="00AF35F1" w:rsidRDefault="00AF35F1" w:rsidP="00AF35F1">
      <w:pPr>
        <w:pStyle w:val="a3"/>
        <w:spacing w:line="240" w:lineRule="auto"/>
        <w:ind w:firstLine="567"/>
        <w:rPr>
          <w:rFonts w:ascii="Sylfaen" w:hAnsi="Sylfaen"/>
          <w:i w:val="0"/>
          <w:u w:val="single"/>
          <w:lang w:val="af-ZA"/>
        </w:rPr>
      </w:pPr>
      <w:r w:rsidRPr="00A14A90">
        <w:rPr>
          <w:rFonts w:ascii="Sylfaen" w:hAnsi="Sylfaen"/>
          <w:i w:val="0"/>
        </w:rPr>
        <w:t xml:space="preserve">Электронная </w:t>
      </w:r>
      <w:proofErr w:type="gramStart"/>
      <w:r w:rsidRPr="00A14A90">
        <w:rPr>
          <w:rFonts w:ascii="Sylfaen" w:hAnsi="Sylfaen"/>
          <w:i w:val="0"/>
        </w:rPr>
        <w:t>почта</w:t>
      </w:r>
      <w:r w:rsidRPr="009F037B">
        <w:rPr>
          <w:rFonts w:ascii="Sylfaen" w:hAnsi="Sylfaen"/>
          <w:i w:val="0"/>
        </w:rPr>
        <w:t>:</w:t>
      </w:r>
      <w:r w:rsidRPr="00A14A90">
        <w:rPr>
          <w:rFonts w:ascii="Sylfaen" w:hAnsi="Sylfaen"/>
          <w:i w:val="0"/>
        </w:rPr>
        <w:t xml:space="preserve"> </w:t>
      </w:r>
      <w:r w:rsidRPr="009F037B">
        <w:rPr>
          <w:rFonts w:ascii="Sylfaen" w:hAnsi="Sylfaen"/>
          <w:i w:val="0"/>
        </w:rPr>
        <w:t xml:space="preserve">  </w:t>
      </w:r>
      <w:proofErr w:type="gramEnd"/>
      <w:r w:rsidRPr="009F037B">
        <w:rPr>
          <w:rFonts w:ascii="Sylfaen" w:hAnsi="Sylfaen"/>
          <w:i w:val="0"/>
        </w:rPr>
        <w:t xml:space="preserve"> </w:t>
      </w:r>
      <w:hyperlink r:id="rId8" w:history="1">
        <w:r w:rsidR="00173DEC" w:rsidRPr="00A32DE9">
          <w:rPr>
            <w:rStyle w:val="a9"/>
            <w:rFonts w:ascii="GHEA Grapalat" w:hAnsi="GHEA Grapalat"/>
            <w:i w:val="0"/>
            <w:lang w:val="hy-AM"/>
          </w:rPr>
          <w:t>akobyann@list.ru</w:t>
        </w:r>
      </w:hyperlink>
      <w:r w:rsidR="00173DEC">
        <w:rPr>
          <w:rFonts w:ascii="GHEA Grapalat" w:hAnsi="GHEA Grapalat"/>
          <w:i w:val="0"/>
          <w:u w:val="single"/>
          <w:lang w:val="hy-AM"/>
        </w:rPr>
        <w:t xml:space="preserve"> </w:t>
      </w:r>
    </w:p>
    <w:p w14:paraId="4EA39A5F" w14:textId="45F498B1" w:rsidR="00AF35F1" w:rsidRPr="003625B7" w:rsidRDefault="00AF35F1" w:rsidP="00AF35F1">
      <w:pPr>
        <w:pStyle w:val="a3"/>
        <w:spacing w:line="240" w:lineRule="auto"/>
        <w:ind w:firstLine="0"/>
        <w:rPr>
          <w:rFonts w:ascii="Arial Unicode" w:hAnsi="Arial Unicode"/>
          <w:b/>
          <w:i w:val="0"/>
          <w:sz w:val="22"/>
          <w:szCs w:val="22"/>
        </w:rPr>
      </w:pPr>
      <w:r>
        <w:rPr>
          <w:rFonts w:ascii="Calibri" w:hAnsi="Calibri" w:cs="Calibri"/>
          <w:lang w:val="hy-AM"/>
        </w:rPr>
        <w:t xml:space="preserve">     </w:t>
      </w:r>
      <w:r w:rsidRPr="00EE4F36">
        <w:rPr>
          <w:rFonts w:ascii="Sylfaen" w:hAnsi="Sylfaen" w:cs="Calibri"/>
          <w:i w:val="0"/>
          <w:sz w:val="24"/>
          <w:szCs w:val="24"/>
          <w:lang w:val="hy-AM"/>
        </w:rPr>
        <w:t xml:space="preserve">  </w:t>
      </w:r>
      <w:r w:rsidRPr="00EE4F36">
        <w:rPr>
          <w:rFonts w:ascii="Sylfaen" w:hAnsi="Sylfaen" w:cs="Calibri"/>
          <w:i w:val="0"/>
          <w:sz w:val="24"/>
          <w:szCs w:val="24"/>
        </w:rPr>
        <w:t>Заказчик:</w:t>
      </w:r>
      <w:r w:rsidRPr="00EE4F36">
        <w:rPr>
          <w:rFonts w:ascii="Sylfaen" w:hAnsi="Sylfaen"/>
          <w:i w:val="0"/>
          <w:sz w:val="24"/>
          <w:szCs w:val="24"/>
        </w:rPr>
        <w:t xml:space="preserve"> </w:t>
      </w:r>
      <w:r w:rsidRPr="00A50491">
        <w:rPr>
          <w:rFonts w:ascii="GHEA Grapalat" w:hAnsi="GHEA Grapalat"/>
          <w:color w:val="0D0D0D" w:themeColor="text1" w:themeTint="F2"/>
          <w:sz w:val="24"/>
          <w:szCs w:val="24"/>
          <w:lang w:val="pt-PT"/>
        </w:rPr>
        <w:t>«</w:t>
      </w:r>
      <w:r w:rsidR="007C5168" w:rsidRPr="00376400">
        <w:rPr>
          <w:rFonts w:ascii="GHEA Grapalat" w:hAnsi="GHEA Grapalat"/>
          <w:i w:val="0"/>
          <w:spacing w:val="6"/>
          <w:sz w:val="24"/>
          <w:szCs w:val="24"/>
        </w:rPr>
        <w:t>«</w:t>
      </w:r>
      <w:r w:rsidR="007C5168">
        <w:rPr>
          <w:rFonts w:ascii="Cambria" w:hAnsi="Cambria" w:cs="Cambria"/>
          <w:b/>
          <w:color w:val="0D0D0D" w:themeColor="text1" w:themeTint="F2"/>
        </w:rPr>
        <w:t>Детский</w:t>
      </w:r>
      <w:r w:rsidR="007C5168">
        <w:rPr>
          <w:rFonts w:ascii="GHEA Grapalat" w:hAnsi="GHEA Grapalat"/>
          <w:b/>
          <w:color w:val="0D0D0D" w:themeColor="text1" w:themeTint="F2"/>
        </w:rPr>
        <w:t xml:space="preserve"> </w:t>
      </w:r>
      <w:r w:rsidR="007C5168">
        <w:rPr>
          <w:rFonts w:ascii="Cambria" w:hAnsi="Cambria" w:cs="Cambria"/>
          <w:b/>
          <w:color w:val="0D0D0D" w:themeColor="text1" w:themeTint="F2"/>
        </w:rPr>
        <w:t>сад</w:t>
      </w:r>
      <w:r w:rsidR="007C5168">
        <w:rPr>
          <w:rFonts w:ascii="GHEA Grapalat" w:hAnsi="GHEA Grapalat"/>
          <w:b/>
          <w:color w:val="0D0D0D" w:themeColor="text1" w:themeTint="F2"/>
        </w:rPr>
        <w:t xml:space="preserve"> </w:t>
      </w:r>
      <w:r w:rsidR="007C5168">
        <w:rPr>
          <w:rFonts w:ascii="Cambria" w:hAnsi="Cambria" w:cs="Cambria"/>
          <w:b/>
          <w:color w:val="0D0D0D" w:themeColor="text1" w:themeTint="F2"/>
          <w:shd w:val="clear" w:color="auto" w:fill="FFFFFF"/>
        </w:rPr>
        <w:t>села</w:t>
      </w:r>
      <w:r w:rsidR="007C5168">
        <w:rPr>
          <w:rFonts w:ascii="GHEA Grapalat" w:hAnsi="GHEA Grapalat" w:cs="Arial"/>
          <w:b/>
          <w:color w:val="0D0D0D" w:themeColor="text1" w:themeTint="F2"/>
          <w:shd w:val="clear" w:color="auto" w:fill="FFFFFF"/>
        </w:rPr>
        <w:t xml:space="preserve"> </w:t>
      </w:r>
      <w:r w:rsidR="00E64C69">
        <w:rPr>
          <w:rFonts w:asciiTheme="minorHAnsi" w:hAnsiTheme="minorHAnsi" w:cs="Arial"/>
          <w:b/>
          <w:color w:val="0D0D0D" w:themeColor="text1" w:themeTint="F2"/>
          <w:shd w:val="clear" w:color="auto" w:fill="FFFFFF"/>
          <w:lang w:val="hy-AM"/>
        </w:rPr>
        <w:t>Алашкерт</w:t>
      </w:r>
      <w:r w:rsidR="007C5168" w:rsidRPr="00376400">
        <w:rPr>
          <w:rFonts w:ascii="GHEA Grapalat" w:hAnsi="GHEA Grapalat"/>
          <w:i w:val="0"/>
          <w:spacing w:val="6"/>
          <w:sz w:val="24"/>
          <w:szCs w:val="24"/>
        </w:rPr>
        <w:t>»</w:t>
      </w:r>
      <w:r>
        <w:rPr>
          <w:rFonts w:asciiTheme="minorHAnsi" w:hAnsiTheme="minorHAnsi"/>
          <w:b/>
          <w:color w:val="0D0D0D" w:themeColor="text1" w:themeTint="F2"/>
          <w:sz w:val="24"/>
          <w:szCs w:val="24"/>
          <w:lang w:val="hy-AM"/>
        </w:rPr>
        <w:t xml:space="preserve"> ОНО</w:t>
      </w:r>
      <w:r w:rsidRPr="0063670F">
        <w:rPr>
          <w:rFonts w:ascii="GHEA Grapalat" w:hAnsi="GHEA Grapalat"/>
          <w:b/>
          <w:color w:val="0D0D0D" w:themeColor="text1" w:themeTint="F2"/>
          <w:sz w:val="24"/>
          <w:szCs w:val="24"/>
          <w:lang w:val="pt-PT"/>
        </w:rPr>
        <w:t xml:space="preserve"> </w:t>
      </w:r>
    </w:p>
    <w:p w14:paraId="75660281" w14:textId="77777777" w:rsidR="00AF35F1" w:rsidRPr="00AF35F1" w:rsidRDefault="00AF35F1" w:rsidP="00100DEC">
      <w:pPr>
        <w:pStyle w:val="a3"/>
        <w:widowControl w:val="0"/>
        <w:spacing w:after="160" w:line="240" w:lineRule="auto"/>
        <w:ind w:left="1701" w:firstLine="0"/>
        <w:rPr>
          <w:rFonts w:asciiTheme="minorHAnsi" w:hAnsiTheme="minorHAnsi"/>
          <w:i w:val="0"/>
          <w:sz w:val="24"/>
          <w:szCs w:val="24"/>
          <w:u w:val="single"/>
        </w:rPr>
      </w:pPr>
    </w:p>
    <w:p w14:paraId="657B0074" w14:textId="77777777" w:rsidR="00915A97" w:rsidRPr="00D5443D" w:rsidRDefault="00915A97" w:rsidP="00100DEC">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3ACD4A11"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14:paraId="709F458A" w14:textId="485091B0" w:rsidR="00096865" w:rsidRPr="002E2C18" w:rsidRDefault="005D7731" w:rsidP="002E2C18">
      <w:pPr>
        <w:pStyle w:val="a3"/>
        <w:spacing w:line="240" w:lineRule="auto"/>
        <w:jc w:val="right"/>
        <w:rPr>
          <w:rFonts w:ascii="GHEA Grapalat" w:hAnsi="GHEA Grapalat"/>
          <w:i w:val="0"/>
          <w:lang w:val="af-ZA"/>
        </w:rPr>
      </w:pPr>
      <w:r w:rsidRPr="009044F1">
        <w:rPr>
          <w:rFonts w:ascii="Cambria" w:hAnsi="Cambria" w:cs="Cambria"/>
        </w:rPr>
        <w:t>Решением</w:t>
      </w:r>
      <w:r w:rsidRPr="009044F1">
        <w:rPr>
          <w:rFonts w:ascii="GHEA Grapalat" w:hAnsi="GHEA Grapalat"/>
        </w:rPr>
        <w:t xml:space="preserve"> </w:t>
      </w:r>
      <w:r w:rsidRPr="009044F1">
        <w:rPr>
          <w:rFonts w:ascii="Cambria" w:hAnsi="Cambria" w:cs="Cambria"/>
        </w:rPr>
        <w:t>Оценочной</w:t>
      </w:r>
      <w:r w:rsidRPr="009044F1">
        <w:rPr>
          <w:rFonts w:ascii="GHEA Grapalat" w:hAnsi="GHEA Grapalat"/>
        </w:rPr>
        <w:t xml:space="preserve"> </w:t>
      </w:r>
      <w:r w:rsidRPr="009044F1">
        <w:rPr>
          <w:rFonts w:ascii="Cambria" w:hAnsi="Cambria" w:cs="Cambria"/>
        </w:rPr>
        <w:t>комиссии</w:t>
      </w:r>
      <w:r w:rsidRPr="009044F1">
        <w:rPr>
          <w:rFonts w:ascii="GHEA Grapalat" w:hAnsi="GHEA Grapalat"/>
        </w:rPr>
        <w:t xml:space="preserve"> </w:t>
      </w:r>
      <w:r w:rsidR="00100DEC">
        <w:rPr>
          <w:rFonts w:ascii="Cambria" w:hAnsi="Cambria" w:cs="Cambria"/>
        </w:rPr>
        <w:t>запроса</w:t>
      </w:r>
      <w:r w:rsidR="00100DEC">
        <w:rPr>
          <w:rFonts w:ascii="GHEA Grapalat" w:hAnsi="GHEA Grapalat"/>
        </w:rPr>
        <w:t xml:space="preserve"> </w:t>
      </w:r>
      <w:r w:rsidR="00100DEC">
        <w:rPr>
          <w:rFonts w:ascii="Cambria" w:hAnsi="Cambria" w:cs="Cambria"/>
        </w:rPr>
        <w:t>котировок</w:t>
      </w:r>
      <w:r w:rsidR="001B32D9" w:rsidRPr="001B32D9">
        <w:rPr>
          <w:rFonts w:ascii="GHEA Grapalat" w:hAnsi="GHEA Grapalat" w:cs="Sylfaen"/>
        </w:rPr>
        <w:br/>
      </w:r>
      <w:r w:rsidR="001D1216">
        <w:rPr>
          <w:rFonts w:ascii="Sylfaen" w:hAnsi="Sylfaen" w:cs="Sylfaen"/>
          <w:i w:val="0"/>
          <w:highlight w:val="yellow"/>
          <w:lang w:val="af-ZA"/>
        </w:rPr>
        <w:t>ՀՀԱՄՄՀ-ԱԼՄ-ԳՀԱՊՁԲ-22/0</w:t>
      </w:r>
      <w:r w:rsidR="001E71EC">
        <w:rPr>
          <w:rFonts w:ascii="Sylfaen" w:hAnsi="Sylfaen" w:cs="Sylfaen"/>
          <w:i w:val="0"/>
        </w:rPr>
        <w:t>3</w:t>
      </w:r>
      <w:r w:rsidR="001D1216">
        <w:rPr>
          <w:rFonts w:ascii="GHEA Grapalat" w:hAnsi="GHEA Grapalat"/>
          <w:i w:val="0"/>
          <w:u w:val="single"/>
          <w:lang w:val="af-ZA"/>
        </w:rPr>
        <w:t xml:space="preserve">      </w:t>
      </w:r>
      <w:r w:rsidR="001D1216">
        <w:rPr>
          <w:rFonts w:ascii="GHEA Grapalat" w:hAnsi="GHEA Grapalat" w:cs="Sylfaen"/>
          <w:i w:val="0"/>
          <w:lang w:val="af-ZA"/>
        </w:rPr>
        <w:t xml:space="preserve"> </w:t>
      </w:r>
      <w:r w:rsidR="00096865" w:rsidRPr="009044F1">
        <w:rPr>
          <w:rFonts w:ascii="Cambria" w:hAnsi="Cambria" w:cs="Cambria"/>
        </w:rPr>
        <w:t>под</w:t>
      </w:r>
      <w:r w:rsidR="00096865" w:rsidRPr="009044F1">
        <w:rPr>
          <w:rFonts w:ascii="GHEA Grapalat" w:hAnsi="GHEA Grapalat"/>
        </w:rPr>
        <w:t xml:space="preserve"> </w:t>
      </w:r>
      <w:r w:rsidR="00096865" w:rsidRPr="009044F1">
        <w:rPr>
          <w:rFonts w:ascii="Cambria" w:hAnsi="Cambria" w:cs="Cambria"/>
        </w:rPr>
        <w:t>кодом</w:t>
      </w:r>
      <w:r w:rsidR="00096865" w:rsidRPr="009044F1">
        <w:rPr>
          <w:rFonts w:ascii="GHEA Grapalat" w:hAnsi="GHEA Grapalat"/>
        </w:rPr>
        <w:t xml:space="preserve"> </w:t>
      </w:r>
      <w:r w:rsidR="001B32D9" w:rsidRPr="001B32D9">
        <w:rPr>
          <w:rFonts w:ascii="GHEA Grapalat" w:hAnsi="GHEA Grapalat" w:cs="Times Armenian"/>
        </w:rPr>
        <w:br/>
      </w:r>
      <w:r w:rsidR="00A46F92">
        <w:rPr>
          <w:rFonts w:ascii="Times New Roman" w:hAnsi="Times New Roman"/>
        </w:rPr>
        <w:t>№</w:t>
      </w:r>
      <w:r w:rsidR="00A46F92">
        <w:rPr>
          <w:rFonts w:ascii="GHEA Grapalat" w:hAnsi="GHEA Grapalat"/>
        </w:rPr>
        <w:t xml:space="preserve"> </w:t>
      </w:r>
      <w:r w:rsidR="00492D57">
        <w:rPr>
          <w:rFonts w:asciiTheme="minorHAnsi" w:hAnsiTheme="minorHAnsi"/>
          <w:lang w:val="hy-AM"/>
        </w:rPr>
        <w:t>1</w:t>
      </w:r>
      <w:r w:rsidR="00096865" w:rsidRPr="009044F1">
        <w:rPr>
          <w:rFonts w:ascii="GHEA Grapalat" w:hAnsi="GHEA Grapalat"/>
        </w:rPr>
        <w:t xml:space="preserve"> </w:t>
      </w:r>
      <w:r w:rsidR="00096865" w:rsidRPr="009044F1">
        <w:rPr>
          <w:rFonts w:ascii="Cambria" w:hAnsi="Cambria" w:cs="Cambria"/>
        </w:rPr>
        <w:t>от</w:t>
      </w:r>
      <w:r w:rsidR="00096865" w:rsidRPr="009044F1">
        <w:rPr>
          <w:rFonts w:ascii="GHEA Grapalat" w:hAnsi="GHEA Grapalat"/>
        </w:rPr>
        <w:t xml:space="preserve"> </w:t>
      </w:r>
      <w:r w:rsidR="00173DEC">
        <w:rPr>
          <w:rFonts w:asciiTheme="minorHAnsi" w:hAnsiTheme="minorHAnsi"/>
          <w:lang w:val="hy-AM"/>
        </w:rPr>
        <w:t>14</w:t>
      </w:r>
      <w:r w:rsidR="00100DEC">
        <w:rPr>
          <w:rFonts w:ascii="GHEA Grapalat" w:hAnsi="GHEA Grapalat"/>
        </w:rPr>
        <w:t xml:space="preserve"> </w:t>
      </w:r>
      <w:proofErr w:type="spellStart"/>
      <w:r w:rsidR="00100DEC">
        <w:rPr>
          <w:rFonts w:ascii="Cambria" w:hAnsi="Cambria" w:cs="Cambria"/>
        </w:rPr>
        <w:t>ию</w:t>
      </w:r>
      <w:proofErr w:type="spellEnd"/>
      <w:r w:rsidR="00173DEC">
        <w:rPr>
          <w:rFonts w:ascii="Cambria" w:hAnsi="Cambria" w:cs="Cambria"/>
          <w:lang w:val="hy-AM"/>
        </w:rPr>
        <w:t>л</w:t>
      </w:r>
      <w:r w:rsidR="00100DEC">
        <w:rPr>
          <w:rFonts w:ascii="Cambria" w:hAnsi="Cambria" w:cs="Cambria"/>
        </w:rPr>
        <w:t>я</w:t>
      </w:r>
      <w:r w:rsidR="00096865" w:rsidRPr="009044F1">
        <w:rPr>
          <w:rFonts w:ascii="GHEA Grapalat" w:hAnsi="GHEA Grapalat"/>
        </w:rPr>
        <w:t xml:space="preserve"> 20</w:t>
      </w:r>
      <w:r w:rsidR="00100DEC">
        <w:rPr>
          <w:rFonts w:ascii="GHEA Grapalat" w:hAnsi="GHEA Grapalat"/>
        </w:rPr>
        <w:t>22</w:t>
      </w:r>
      <w:r w:rsidR="00096865" w:rsidRPr="009044F1">
        <w:rPr>
          <w:rFonts w:ascii="Cambria" w:hAnsi="Cambria" w:cs="Cambria"/>
        </w:rPr>
        <w:t>г</w:t>
      </w:r>
      <w:r w:rsidR="00096865" w:rsidRPr="009044F1">
        <w:rPr>
          <w:rFonts w:ascii="GHEA Grapalat" w:hAnsi="GHEA Grapalat"/>
        </w:rPr>
        <w:t>.</w:t>
      </w:r>
    </w:p>
    <w:p w14:paraId="293BB765" w14:textId="77777777" w:rsidR="00096865" w:rsidRPr="009044F1" w:rsidRDefault="00096865" w:rsidP="002E2C18">
      <w:pPr>
        <w:pStyle w:val="aa"/>
        <w:widowControl w:val="0"/>
        <w:spacing w:after="160"/>
        <w:ind w:right="-7" w:firstLine="567"/>
        <w:jc w:val="right"/>
        <w:rPr>
          <w:rFonts w:ascii="GHEA Grapalat" w:hAnsi="GHEA Grapalat"/>
        </w:rPr>
      </w:pPr>
    </w:p>
    <w:p w14:paraId="18054CDC" w14:textId="77777777" w:rsidR="00096865" w:rsidRPr="003A1EBB" w:rsidRDefault="00096865" w:rsidP="00B46D58">
      <w:pPr>
        <w:pStyle w:val="aa"/>
        <w:widowControl w:val="0"/>
        <w:spacing w:after="160"/>
        <w:ind w:right="-7" w:firstLine="567"/>
        <w:jc w:val="center"/>
        <w:rPr>
          <w:rFonts w:ascii="GHEA Grapalat" w:hAnsi="GHEA Grapalat"/>
        </w:rPr>
      </w:pPr>
    </w:p>
    <w:p w14:paraId="1E625CAE" w14:textId="77777777" w:rsidR="000763E5" w:rsidRPr="003A1EBB" w:rsidRDefault="000763E5" w:rsidP="00B46D58">
      <w:pPr>
        <w:pStyle w:val="aa"/>
        <w:widowControl w:val="0"/>
        <w:spacing w:after="160"/>
        <w:ind w:right="-7" w:firstLine="567"/>
        <w:jc w:val="center"/>
        <w:rPr>
          <w:rFonts w:ascii="GHEA Grapalat" w:hAnsi="GHEA Grapalat"/>
        </w:rPr>
      </w:pPr>
    </w:p>
    <w:p w14:paraId="3E8A4100" w14:textId="79C486F5" w:rsidR="000763E5" w:rsidRPr="003A1EBB" w:rsidRDefault="002E2C18" w:rsidP="00492D57">
      <w:pPr>
        <w:pStyle w:val="aa"/>
        <w:widowControl w:val="0"/>
        <w:spacing w:after="160"/>
        <w:ind w:right="-7"/>
        <w:rPr>
          <w:rFonts w:ascii="GHEA Grapalat" w:hAnsi="GHEA Grapalat"/>
        </w:rPr>
      </w:pPr>
      <w:r>
        <w:rPr>
          <w:rFonts w:ascii="Calibri" w:hAnsi="Calibri" w:cs="Calibri"/>
          <w:lang w:val="hy-AM"/>
        </w:rPr>
        <w:t xml:space="preserve">   </w:t>
      </w:r>
      <w:r w:rsidRPr="00EE4F36">
        <w:rPr>
          <w:rFonts w:ascii="Sylfaen" w:hAnsi="Sylfaen" w:cs="Calibri"/>
          <w:lang w:val="hy-AM"/>
        </w:rPr>
        <w:t xml:space="preserve">  </w:t>
      </w:r>
      <w:r w:rsidRPr="002E2C18">
        <w:rPr>
          <w:rFonts w:ascii="Sylfaen" w:hAnsi="Sylfaen" w:cs="Calibri"/>
        </w:rPr>
        <w:t xml:space="preserve">                                 </w:t>
      </w:r>
      <w:r w:rsidRPr="00EE4F36">
        <w:rPr>
          <w:rFonts w:ascii="Sylfaen" w:hAnsi="Sylfaen" w:cs="Calibri"/>
        </w:rPr>
        <w:t>Заказчик:</w:t>
      </w:r>
      <w:r w:rsidRPr="00EE4F36">
        <w:rPr>
          <w:rFonts w:ascii="Sylfaen" w:hAnsi="Sylfaen"/>
        </w:rPr>
        <w:t xml:space="preserve"> </w:t>
      </w:r>
      <w:r w:rsidRPr="00A50491">
        <w:rPr>
          <w:rFonts w:ascii="GHEA Grapalat" w:hAnsi="GHEA Grapalat"/>
          <w:color w:val="0D0D0D" w:themeColor="text1" w:themeTint="F2"/>
          <w:lang w:val="pt-PT"/>
        </w:rPr>
        <w:t>«</w:t>
      </w:r>
      <w:r w:rsidRPr="00376400">
        <w:rPr>
          <w:rFonts w:ascii="GHEA Grapalat" w:hAnsi="GHEA Grapalat"/>
          <w:spacing w:val="6"/>
        </w:rPr>
        <w:t>«</w:t>
      </w:r>
      <w:r>
        <w:rPr>
          <w:rFonts w:ascii="Cambria" w:hAnsi="Cambria" w:cs="Cambria"/>
          <w:b/>
          <w:color w:val="0D0D0D" w:themeColor="text1" w:themeTint="F2"/>
        </w:rPr>
        <w:t>Детский</w:t>
      </w:r>
      <w:r>
        <w:rPr>
          <w:rFonts w:ascii="GHEA Grapalat" w:hAnsi="GHEA Grapalat"/>
          <w:b/>
          <w:color w:val="0D0D0D" w:themeColor="text1" w:themeTint="F2"/>
        </w:rPr>
        <w:t xml:space="preserve"> </w:t>
      </w:r>
      <w:r>
        <w:rPr>
          <w:rFonts w:ascii="Cambria" w:hAnsi="Cambria" w:cs="Cambria"/>
          <w:b/>
          <w:color w:val="0D0D0D" w:themeColor="text1" w:themeTint="F2"/>
        </w:rPr>
        <w:t>сад</w:t>
      </w:r>
      <w:r>
        <w:rPr>
          <w:rFonts w:ascii="GHEA Grapalat" w:hAnsi="GHEA Grapalat"/>
          <w:b/>
          <w:color w:val="0D0D0D" w:themeColor="text1" w:themeTint="F2"/>
        </w:rPr>
        <w:t xml:space="preserve"> </w:t>
      </w:r>
      <w:r w:rsidR="006633F8">
        <w:rPr>
          <w:rFonts w:ascii="Sylfaen" w:hAnsi="Sylfaen" w:cs="Cambria"/>
          <w:b/>
          <w:color w:val="0D0D0D" w:themeColor="text1" w:themeTint="F2"/>
          <w:shd w:val="clear" w:color="auto" w:fill="FFFFFF"/>
          <w:lang w:val="hy-AM"/>
        </w:rPr>
        <w:t>Алашкерта</w:t>
      </w:r>
      <w:r w:rsidRPr="00376400">
        <w:rPr>
          <w:rFonts w:ascii="GHEA Grapalat" w:hAnsi="GHEA Grapalat"/>
          <w:spacing w:val="6"/>
        </w:rPr>
        <w:t>»</w:t>
      </w:r>
      <w:r>
        <w:rPr>
          <w:rFonts w:asciiTheme="minorHAnsi" w:hAnsiTheme="minorHAnsi"/>
          <w:b/>
          <w:color w:val="0D0D0D" w:themeColor="text1" w:themeTint="F2"/>
          <w:lang w:val="hy-AM"/>
        </w:rPr>
        <w:t xml:space="preserve"> ОНО</w:t>
      </w:r>
    </w:p>
    <w:p w14:paraId="58EC62E8" w14:textId="77777777" w:rsidR="000763E5" w:rsidRPr="003A1EBB" w:rsidRDefault="000763E5" w:rsidP="00B46D58">
      <w:pPr>
        <w:pStyle w:val="aa"/>
        <w:widowControl w:val="0"/>
        <w:spacing w:after="160"/>
        <w:ind w:right="-7" w:firstLine="567"/>
        <w:jc w:val="center"/>
        <w:rPr>
          <w:rFonts w:ascii="GHEA Grapalat" w:hAnsi="GHEA Grapalat"/>
        </w:rPr>
      </w:pPr>
    </w:p>
    <w:p w14:paraId="7F9B4A2D"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03798FC5" w14:textId="77777777" w:rsidR="00096865" w:rsidRPr="009044F1" w:rsidRDefault="00096865" w:rsidP="00B46D58">
      <w:pPr>
        <w:pStyle w:val="aa"/>
        <w:widowControl w:val="0"/>
        <w:spacing w:after="160"/>
        <w:ind w:right="-7" w:firstLine="567"/>
        <w:jc w:val="center"/>
        <w:rPr>
          <w:rFonts w:ascii="GHEA Grapalat" w:hAnsi="GHEA Grapalat" w:cs="Sylfaen"/>
        </w:rPr>
      </w:pPr>
    </w:p>
    <w:p w14:paraId="6874ECF1" w14:textId="59D0AA9D" w:rsidR="00492D57" w:rsidRPr="00E10F86" w:rsidRDefault="00100DEC" w:rsidP="007178BE">
      <w:pPr>
        <w:pStyle w:val="aa"/>
        <w:widowControl w:val="0"/>
        <w:spacing w:after="160"/>
        <w:ind w:right="-7"/>
        <w:jc w:val="center"/>
        <w:rPr>
          <w:rFonts w:asciiTheme="minorHAnsi" w:hAnsiTheme="minorHAnsi"/>
          <w:lang w:val="hy-AM"/>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Pr>
          <w:rFonts w:ascii="GHEA Grapalat" w:hAnsi="GHEA Grapalat"/>
        </w:rPr>
        <w:t>ПРОДОВОЛЬСТВИЕ</w:t>
      </w:r>
      <w:r w:rsidRPr="009044F1">
        <w:rPr>
          <w:rFonts w:ascii="GHEA Grapalat" w:hAnsi="GHEA Grapalat"/>
        </w:rPr>
        <w:t xml:space="preserve"> ДЛЯ НУЖД </w:t>
      </w:r>
      <w:r w:rsidR="007178BE">
        <w:rPr>
          <w:rFonts w:ascii="Calibri" w:hAnsi="Calibri" w:cs="Calibri"/>
          <w:lang w:val="hy-AM"/>
        </w:rPr>
        <w:t xml:space="preserve">   </w:t>
      </w:r>
      <w:r w:rsidR="007178BE" w:rsidRPr="00EE4F36">
        <w:rPr>
          <w:rFonts w:ascii="Sylfaen" w:hAnsi="Sylfaen" w:cs="Calibri"/>
          <w:lang w:val="hy-AM"/>
        </w:rPr>
        <w:t xml:space="preserve">  </w:t>
      </w:r>
      <w:r w:rsidR="007178BE" w:rsidRPr="00EE4F36">
        <w:rPr>
          <w:rFonts w:ascii="Sylfaen" w:hAnsi="Sylfaen" w:cs="Calibri"/>
        </w:rPr>
        <w:t>Заказчик:</w:t>
      </w:r>
      <w:r w:rsidR="007178BE" w:rsidRPr="00EE4F36">
        <w:rPr>
          <w:rFonts w:ascii="Sylfaen" w:hAnsi="Sylfaen"/>
        </w:rPr>
        <w:t xml:space="preserve"> </w:t>
      </w:r>
      <w:r w:rsidR="007178BE" w:rsidRPr="00A50491">
        <w:rPr>
          <w:rFonts w:ascii="GHEA Grapalat" w:hAnsi="GHEA Grapalat"/>
          <w:color w:val="0D0D0D" w:themeColor="text1" w:themeTint="F2"/>
          <w:lang w:val="pt-PT"/>
        </w:rPr>
        <w:t>«</w:t>
      </w:r>
      <w:r w:rsidR="007178BE" w:rsidRPr="00376400">
        <w:rPr>
          <w:rFonts w:ascii="GHEA Grapalat" w:hAnsi="GHEA Grapalat"/>
          <w:spacing w:val="6"/>
        </w:rPr>
        <w:t>«</w:t>
      </w:r>
      <w:r w:rsidR="007178BE">
        <w:rPr>
          <w:rFonts w:ascii="Cambria" w:hAnsi="Cambria" w:cs="Cambria"/>
          <w:b/>
          <w:color w:val="0D0D0D" w:themeColor="text1" w:themeTint="F2"/>
        </w:rPr>
        <w:t>Детский</w:t>
      </w:r>
      <w:r w:rsidR="007178BE">
        <w:rPr>
          <w:rFonts w:ascii="GHEA Grapalat" w:hAnsi="GHEA Grapalat"/>
          <w:b/>
          <w:color w:val="0D0D0D" w:themeColor="text1" w:themeTint="F2"/>
        </w:rPr>
        <w:t xml:space="preserve"> </w:t>
      </w:r>
      <w:r w:rsidR="007178BE">
        <w:rPr>
          <w:rFonts w:ascii="Cambria" w:hAnsi="Cambria" w:cs="Cambria"/>
          <w:b/>
          <w:color w:val="0D0D0D" w:themeColor="text1" w:themeTint="F2"/>
        </w:rPr>
        <w:t>сад</w:t>
      </w:r>
      <w:r w:rsidR="007178BE">
        <w:rPr>
          <w:rFonts w:ascii="GHEA Grapalat" w:hAnsi="GHEA Grapalat"/>
          <w:b/>
          <w:color w:val="0D0D0D" w:themeColor="text1" w:themeTint="F2"/>
        </w:rPr>
        <w:t xml:space="preserve"> </w:t>
      </w:r>
      <w:r w:rsidR="007178BE">
        <w:rPr>
          <w:rFonts w:ascii="Cambria" w:hAnsi="Cambria" w:cs="Cambria"/>
          <w:b/>
          <w:color w:val="0D0D0D" w:themeColor="text1" w:themeTint="F2"/>
          <w:shd w:val="clear" w:color="auto" w:fill="FFFFFF"/>
        </w:rPr>
        <w:t>села</w:t>
      </w:r>
      <w:r w:rsidR="007178BE">
        <w:rPr>
          <w:rFonts w:ascii="GHEA Grapalat" w:hAnsi="GHEA Grapalat" w:cs="Arial"/>
          <w:b/>
          <w:color w:val="0D0D0D" w:themeColor="text1" w:themeTint="F2"/>
          <w:shd w:val="clear" w:color="auto" w:fill="FFFFFF"/>
        </w:rPr>
        <w:t xml:space="preserve"> </w:t>
      </w:r>
      <w:r w:rsidR="00AC6534">
        <w:rPr>
          <w:rFonts w:asciiTheme="minorHAnsi" w:hAnsiTheme="minorHAnsi" w:cs="Arial"/>
          <w:b/>
          <w:color w:val="0D0D0D" w:themeColor="text1" w:themeTint="F2"/>
          <w:shd w:val="clear" w:color="auto" w:fill="FFFFFF"/>
          <w:lang w:val="hy-AM"/>
        </w:rPr>
        <w:t>Алашкерт</w:t>
      </w:r>
      <w:r w:rsidR="007178BE" w:rsidRPr="00376400">
        <w:rPr>
          <w:rFonts w:ascii="GHEA Grapalat" w:hAnsi="GHEA Grapalat"/>
          <w:spacing w:val="6"/>
        </w:rPr>
        <w:t>»</w:t>
      </w:r>
      <w:r w:rsidR="007178BE">
        <w:rPr>
          <w:rFonts w:asciiTheme="minorHAnsi" w:hAnsiTheme="minorHAnsi"/>
          <w:b/>
          <w:color w:val="0D0D0D" w:themeColor="text1" w:themeTint="F2"/>
          <w:lang w:val="hy-AM"/>
        </w:rPr>
        <w:t xml:space="preserve"> ОНО</w:t>
      </w:r>
    </w:p>
    <w:p w14:paraId="68B2C2D3" w14:textId="77777777" w:rsidR="00096865" w:rsidRPr="00492D57" w:rsidRDefault="00096865" w:rsidP="00B46D58">
      <w:pPr>
        <w:pStyle w:val="aa"/>
        <w:widowControl w:val="0"/>
        <w:spacing w:after="160"/>
        <w:ind w:right="-7"/>
        <w:jc w:val="center"/>
        <w:rPr>
          <w:rFonts w:ascii="GHEA Grapalat" w:hAnsi="GHEA Grapalat"/>
          <w:lang w:val="hy-AM"/>
        </w:rPr>
      </w:pPr>
    </w:p>
    <w:p w14:paraId="2CE8FA5C" w14:textId="77777777" w:rsidR="00CE0D95" w:rsidRPr="009044F1" w:rsidRDefault="00CE0D95" w:rsidP="00B46D58">
      <w:pPr>
        <w:pStyle w:val="aa"/>
        <w:widowControl w:val="0"/>
        <w:spacing w:after="160"/>
        <w:ind w:right="-7" w:firstLine="567"/>
        <w:jc w:val="center"/>
        <w:rPr>
          <w:rFonts w:ascii="GHEA Grapalat" w:hAnsi="GHEA Grapalat"/>
        </w:rPr>
      </w:pPr>
    </w:p>
    <w:p w14:paraId="00D96FDF" w14:textId="77777777" w:rsidR="00CE0D95" w:rsidRPr="009044F1" w:rsidRDefault="00CE0D95" w:rsidP="00B46D58">
      <w:pPr>
        <w:pStyle w:val="aa"/>
        <w:widowControl w:val="0"/>
        <w:spacing w:after="160"/>
        <w:ind w:right="-7" w:firstLine="567"/>
        <w:jc w:val="center"/>
        <w:rPr>
          <w:rFonts w:ascii="GHEA Grapalat" w:hAnsi="GHEA Grapalat"/>
        </w:rPr>
      </w:pPr>
    </w:p>
    <w:p w14:paraId="30A56653" w14:textId="77777777" w:rsidR="000763E5" w:rsidRDefault="000763E5" w:rsidP="00B46D58">
      <w:pPr>
        <w:rPr>
          <w:rFonts w:ascii="GHEA Grapalat" w:hAnsi="GHEA Grapalat"/>
        </w:rPr>
      </w:pPr>
      <w:r>
        <w:rPr>
          <w:rFonts w:ascii="GHEA Grapalat" w:hAnsi="GHEA Grapalat"/>
        </w:rPr>
        <w:br w:type="page"/>
      </w:r>
    </w:p>
    <w:p w14:paraId="54534D5A"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1ACB5AD0" w14:textId="77777777" w:rsidR="00984BDB" w:rsidRPr="009044F1" w:rsidRDefault="00984BDB" w:rsidP="00B46D58">
      <w:pPr>
        <w:widowControl w:val="0"/>
        <w:spacing w:after="160"/>
        <w:ind w:firstLine="567"/>
        <w:jc w:val="both"/>
        <w:rPr>
          <w:rFonts w:ascii="GHEA Grapalat" w:hAnsi="GHEA Grapalat"/>
          <w:i/>
        </w:rPr>
      </w:pPr>
    </w:p>
    <w:p w14:paraId="0667A8F2"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1C8F50D"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256DC2D9" w14:textId="77777777" w:rsidR="00160AE4" w:rsidRPr="00100DEC" w:rsidRDefault="00160AE4" w:rsidP="00100DEC">
      <w:pPr>
        <w:widowControl w:val="0"/>
        <w:spacing w:after="160"/>
        <w:ind w:firstLine="567"/>
        <w:jc w:val="center"/>
        <w:rPr>
          <w:rFonts w:ascii="GHEA Grapalat" w:hAnsi="GHEA Grapalat"/>
          <w:b/>
          <w:i/>
        </w:rPr>
      </w:pPr>
    </w:p>
    <w:p w14:paraId="7ED8D179" w14:textId="27DEDAEF" w:rsidR="00492D57" w:rsidRPr="00E10F86" w:rsidRDefault="00100DEC" w:rsidP="00492D57">
      <w:pPr>
        <w:pStyle w:val="aa"/>
        <w:widowControl w:val="0"/>
        <w:spacing w:after="160"/>
        <w:ind w:right="-7" w:firstLine="567"/>
        <w:jc w:val="center"/>
        <w:rPr>
          <w:rFonts w:asciiTheme="minorHAnsi" w:hAnsiTheme="minorHAnsi"/>
          <w:lang w:val="hy-AM"/>
        </w:rPr>
      </w:pPr>
      <w:r w:rsidRPr="00100DEC">
        <w:rPr>
          <w:rFonts w:ascii="GHEA Grapalat" w:hAnsi="GHEA Grapalat"/>
          <w:b/>
        </w:rPr>
        <w:t xml:space="preserve">ПРОДОВОЛЬСТВИЕ ДЛЯ </w:t>
      </w:r>
      <w:proofErr w:type="spellStart"/>
      <w:proofErr w:type="gramStart"/>
      <w:r w:rsidRPr="00100DEC">
        <w:rPr>
          <w:rFonts w:ascii="GHEA Grapalat" w:hAnsi="GHEA Grapalat"/>
          <w:b/>
        </w:rPr>
        <w:t>НУЖД</w:t>
      </w:r>
      <w:r w:rsidR="001C5FC2" w:rsidRPr="00376400">
        <w:rPr>
          <w:rFonts w:ascii="GHEA Grapalat" w:hAnsi="GHEA Grapalat"/>
          <w:spacing w:val="6"/>
        </w:rPr>
        <w:t>«</w:t>
      </w:r>
      <w:proofErr w:type="gramEnd"/>
      <w:r w:rsidR="001C5FC2">
        <w:rPr>
          <w:rFonts w:ascii="Cambria" w:hAnsi="Cambria" w:cs="Cambria"/>
          <w:b/>
          <w:color w:val="0D0D0D" w:themeColor="text1" w:themeTint="F2"/>
        </w:rPr>
        <w:t>Детский</w:t>
      </w:r>
      <w:proofErr w:type="spellEnd"/>
      <w:r w:rsidR="001C5FC2">
        <w:rPr>
          <w:rFonts w:ascii="GHEA Grapalat" w:hAnsi="GHEA Grapalat"/>
          <w:b/>
          <w:color w:val="0D0D0D" w:themeColor="text1" w:themeTint="F2"/>
        </w:rPr>
        <w:t xml:space="preserve"> </w:t>
      </w:r>
      <w:r w:rsidR="001C5FC2">
        <w:rPr>
          <w:rFonts w:ascii="Cambria" w:hAnsi="Cambria" w:cs="Cambria"/>
          <w:b/>
          <w:color w:val="0D0D0D" w:themeColor="text1" w:themeTint="F2"/>
        </w:rPr>
        <w:t>сад</w:t>
      </w:r>
      <w:r w:rsidR="001C5FC2">
        <w:rPr>
          <w:rFonts w:ascii="GHEA Grapalat" w:hAnsi="GHEA Grapalat"/>
          <w:b/>
          <w:color w:val="0D0D0D" w:themeColor="text1" w:themeTint="F2"/>
        </w:rPr>
        <w:t xml:space="preserve"> </w:t>
      </w:r>
      <w:r w:rsidR="001C5FC2">
        <w:rPr>
          <w:rFonts w:ascii="Cambria" w:hAnsi="Cambria" w:cs="Cambria"/>
          <w:b/>
          <w:color w:val="0D0D0D" w:themeColor="text1" w:themeTint="F2"/>
          <w:shd w:val="clear" w:color="auto" w:fill="FFFFFF"/>
        </w:rPr>
        <w:t>села</w:t>
      </w:r>
      <w:r w:rsidR="001C5FC2">
        <w:rPr>
          <w:rFonts w:ascii="GHEA Grapalat" w:hAnsi="GHEA Grapalat" w:cs="Arial"/>
          <w:b/>
          <w:color w:val="0D0D0D" w:themeColor="text1" w:themeTint="F2"/>
          <w:shd w:val="clear" w:color="auto" w:fill="FFFFFF"/>
        </w:rPr>
        <w:t xml:space="preserve"> </w:t>
      </w:r>
      <w:r w:rsidR="00E459F2" w:rsidRPr="00E459F2">
        <w:rPr>
          <w:rFonts w:asciiTheme="minorHAnsi" w:hAnsiTheme="minorHAnsi" w:cs="Arial"/>
          <w:b/>
          <w:color w:val="0D0D0D" w:themeColor="text1" w:themeTint="F2"/>
          <w:highlight w:val="yellow"/>
          <w:shd w:val="clear" w:color="auto" w:fill="FFFFFF"/>
          <w:lang w:val="hy-AM"/>
        </w:rPr>
        <w:t>Алашкерт</w:t>
      </w:r>
      <w:r w:rsidR="001C5FC2" w:rsidRPr="00376400">
        <w:rPr>
          <w:rFonts w:ascii="GHEA Grapalat" w:hAnsi="GHEA Grapalat"/>
          <w:spacing w:val="6"/>
        </w:rPr>
        <w:t>»</w:t>
      </w:r>
      <w:r w:rsidR="001C5FC2">
        <w:rPr>
          <w:rFonts w:asciiTheme="minorHAnsi" w:hAnsiTheme="minorHAnsi"/>
          <w:b/>
          <w:color w:val="0D0D0D" w:themeColor="text1" w:themeTint="F2"/>
          <w:lang w:val="hy-AM"/>
        </w:rPr>
        <w:t xml:space="preserve"> ОНО</w:t>
      </w:r>
    </w:p>
    <w:p w14:paraId="5EE91C92" w14:textId="77777777" w:rsidR="00160AE4" w:rsidRPr="003A1EBB" w:rsidRDefault="00160AE4" w:rsidP="00100DEC">
      <w:pPr>
        <w:widowControl w:val="0"/>
        <w:spacing w:after="160"/>
        <w:rPr>
          <w:rFonts w:ascii="GHEA Grapalat" w:hAnsi="GHEA Grapalat"/>
        </w:rPr>
      </w:pPr>
    </w:p>
    <w:p w14:paraId="2FF9F291"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376400">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22DB833D" w14:textId="77777777" w:rsidR="00C67E80" w:rsidRPr="009044F1" w:rsidRDefault="00C67E80" w:rsidP="00B46D58">
      <w:pPr>
        <w:widowControl w:val="0"/>
        <w:spacing w:after="160"/>
        <w:jc w:val="center"/>
        <w:rPr>
          <w:rFonts w:ascii="GHEA Grapalat" w:hAnsi="GHEA Grapalat" w:cs="Sylfaen"/>
          <w:b/>
        </w:rPr>
      </w:pPr>
    </w:p>
    <w:p w14:paraId="5A46777A"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C6265A0" w14:textId="77777777" w:rsidR="002E069D" w:rsidRPr="008842CE" w:rsidRDefault="002E069D" w:rsidP="00B46D58">
      <w:pPr>
        <w:widowControl w:val="0"/>
        <w:spacing w:after="160"/>
        <w:jc w:val="center"/>
        <w:rPr>
          <w:rFonts w:ascii="GHEA Grapalat" w:hAnsi="GHEA Grapalat"/>
        </w:rPr>
      </w:pPr>
    </w:p>
    <w:p w14:paraId="45E190F4"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982B4B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265B7C5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EBCECF2"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0DAB84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71DBAC9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3791D49"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86539E2"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4E6A6E10"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640D4948"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CC13774"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4B795759" w14:textId="77777777" w:rsidR="00520F57" w:rsidRDefault="00520F57" w:rsidP="00B46D58">
      <w:pPr>
        <w:widowControl w:val="0"/>
        <w:spacing w:after="160"/>
        <w:jc w:val="center"/>
        <w:rPr>
          <w:rFonts w:ascii="GHEA Grapalat" w:hAnsi="GHEA Grapalat"/>
          <w:b/>
        </w:rPr>
      </w:pPr>
    </w:p>
    <w:p w14:paraId="0918D511" w14:textId="77777777" w:rsidR="00520F57" w:rsidRDefault="00520F57" w:rsidP="00B46D58">
      <w:pPr>
        <w:widowControl w:val="0"/>
        <w:spacing w:after="160"/>
        <w:jc w:val="center"/>
        <w:rPr>
          <w:rFonts w:ascii="GHEA Grapalat" w:hAnsi="GHEA Grapalat"/>
          <w:b/>
        </w:rPr>
      </w:pPr>
    </w:p>
    <w:p w14:paraId="18B29797"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166E27FE" w14:textId="77777777" w:rsidR="008842CE" w:rsidRPr="00374F4A" w:rsidRDefault="008842CE" w:rsidP="00B46D58">
      <w:pPr>
        <w:widowControl w:val="0"/>
        <w:spacing w:after="160"/>
        <w:jc w:val="center"/>
        <w:rPr>
          <w:rFonts w:ascii="GHEA Grapalat" w:hAnsi="GHEA Grapalat"/>
          <w:b/>
        </w:rPr>
      </w:pPr>
    </w:p>
    <w:p w14:paraId="1B00EE3A"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76400">
        <w:rPr>
          <w:rFonts w:ascii="GHEA Grapalat" w:hAnsi="GHEA Grapalat"/>
          <w:b/>
        </w:rPr>
        <w:t>ЗАПРОС КОТИРОВОК</w:t>
      </w:r>
    </w:p>
    <w:p w14:paraId="0DBFEE55" w14:textId="77777777" w:rsidR="00520F57" w:rsidRPr="008842CE" w:rsidRDefault="00520F57" w:rsidP="00B46D58">
      <w:pPr>
        <w:widowControl w:val="0"/>
        <w:spacing w:after="160"/>
        <w:jc w:val="center"/>
        <w:rPr>
          <w:rFonts w:ascii="GHEA Grapalat" w:hAnsi="GHEA Grapalat"/>
          <w:b/>
        </w:rPr>
      </w:pPr>
    </w:p>
    <w:p w14:paraId="1726DC6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48E1B3EE"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5C095DE"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1842286A" w14:textId="77777777" w:rsidR="00E17B7F" w:rsidRDefault="00E17B7F">
      <w:pPr>
        <w:rPr>
          <w:rFonts w:ascii="GHEA Grapalat" w:hAnsi="GHEA Grapalat"/>
          <w:spacing w:val="-6"/>
        </w:rPr>
      </w:pPr>
      <w:r>
        <w:rPr>
          <w:rFonts w:ascii="GHEA Grapalat" w:hAnsi="GHEA Grapalat"/>
          <w:spacing w:val="-6"/>
        </w:rPr>
        <w:br w:type="page"/>
      </w:r>
    </w:p>
    <w:p w14:paraId="3D1517EA" w14:textId="3B0F0323" w:rsidR="00774579" w:rsidRPr="009044F1" w:rsidRDefault="00E17B7F" w:rsidP="00774579">
      <w:pPr>
        <w:pStyle w:val="a3"/>
        <w:widowControl w:val="0"/>
        <w:spacing w:after="160" w:line="240" w:lineRule="auto"/>
        <w:ind w:firstLine="0"/>
        <w:jc w:val="center"/>
        <w:rPr>
          <w:rFonts w:ascii="GHEA Grapalat" w:hAnsi="GHEA Grapalat"/>
          <w:i w:val="0"/>
          <w:sz w:val="24"/>
          <w:szCs w:val="24"/>
        </w:rPr>
      </w:pPr>
      <w:r w:rsidRPr="00E17B7F">
        <w:rPr>
          <w:rFonts w:ascii="GHEA Grapalat" w:hAnsi="GHEA Grapalat"/>
          <w:spacing w:val="-6"/>
        </w:rPr>
        <w:t xml:space="preserve">               </w:t>
      </w:r>
      <w:r w:rsidR="00096865" w:rsidRPr="006D2DF7">
        <w:rPr>
          <w:rFonts w:ascii="Cambria" w:hAnsi="Cambria" w:cs="Cambria"/>
          <w:spacing w:val="-6"/>
        </w:rPr>
        <w:t>Настоящее</w:t>
      </w:r>
      <w:r w:rsidR="00096865" w:rsidRPr="006D2DF7">
        <w:rPr>
          <w:rFonts w:ascii="GHEA Grapalat" w:hAnsi="GHEA Grapalat"/>
          <w:spacing w:val="-6"/>
        </w:rPr>
        <w:t xml:space="preserve"> </w:t>
      </w:r>
      <w:r w:rsidR="00096865" w:rsidRPr="006D2DF7">
        <w:rPr>
          <w:rFonts w:ascii="Cambria" w:hAnsi="Cambria" w:cs="Cambria"/>
          <w:spacing w:val="-6"/>
        </w:rPr>
        <w:t>Приглашение</w:t>
      </w:r>
      <w:r w:rsidR="00096865" w:rsidRPr="006D2DF7">
        <w:rPr>
          <w:rFonts w:ascii="GHEA Grapalat" w:hAnsi="GHEA Grapalat"/>
          <w:spacing w:val="-6"/>
        </w:rPr>
        <w:t xml:space="preserve"> </w:t>
      </w:r>
      <w:r w:rsidR="00096865" w:rsidRPr="006D2DF7">
        <w:rPr>
          <w:rFonts w:ascii="Cambria" w:hAnsi="Cambria" w:cs="Cambria"/>
          <w:spacing w:val="-6"/>
        </w:rPr>
        <w:t>предоставляется</w:t>
      </w:r>
      <w:r w:rsidR="00096865" w:rsidRPr="006D2DF7">
        <w:rPr>
          <w:rFonts w:ascii="GHEA Grapalat" w:hAnsi="GHEA Grapalat"/>
          <w:spacing w:val="-6"/>
        </w:rPr>
        <w:t xml:space="preserve"> </w:t>
      </w:r>
      <w:r w:rsidR="00096865" w:rsidRPr="006D2DF7">
        <w:rPr>
          <w:rFonts w:ascii="Cambria" w:hAnsi="Cambria" w:cs="Cambria"/>
          <w:spacing w:val="-6"/>
        </w:rPr>
        <w:t>в</w:t>
      </w:r>
      <w:r w:rsidR="00096865" w:rsidRPr="006D2DF7">
        <w:rPr>
          <w:rFonts w:ascii="GHEA Grapalat" w:hAnsi="GHEA Grapalat"/>
          <w:spacing w:val="-6"/>
        </w:rPr>
        <w:t xml:space="preserve"> </w:t>
      </w:r>
      <w:r w:rsidR="00096865" w:rsidRPr="006D2DF7">
        <w:rPr>
          <w:rFonts w:ascii="Cambria" w:hAnsi="Cambria" w:cs="Cambria"/>
          <w:spacing w:val="-6"/>
        </w:rPr>
        <w:t>дополнение</w:t>
      </w:r>
      <w:r w:rsidR="00096865" w:rsidRPr="006D2DF7">
        <w:rPr>
          <w:rFonts w:ascii="GHEA Grapalat" w:hAnsi="GHEA Grapalat"/>
          <w:spacing w:val="-6"/>
        </w:rPr>
        <w:t xml:space="preserve"> </w:t>
      </w:r>
      <w:r w:rsidR="00096865" w:rsidRPr="006D2DF7">
        <w:rPr>
          <w:rFonts w:ascii="Cambria" w:hAnsi="Cambria" w:cs="Cambria"/>
          <w:spacing w:val="-6"/>
        </w:rPr>
        <w:t>к</w:t>
      </w:r>
      <w:r w:rsidR="00096865" w:rsidRPr="006D2DF7">
        <w:rPr>
          <w:rFonts w:ascii="GHEA Grapalat" w:hAnsi="GHEA Grapalat"/>
          <w:spacing w:val="-6"/>
        </w:rPr>
        <w:t xml:space="preserve"> </w:t>
      </w:r>
      <w:r w:rsidR="00096865" w:rsidRPr="006D2DF7">
        <w:rPr>
          <w:rFonts w:ascii="Cambria" w:hAnsi="Cambria" w:cs="Cambria"/>
          <w:spacing w:val="-6"/>
        </w:rPr>
        <w:t>объявлению</w:t>
      </w:r>
      <w:r w:rsidR="00096865" w:rsidRPr="006D2DF7">
        <w:rPr>
          <w:rFonts w:ascii="GHEA Grapalat" w:hAnsi="GHEA Grapalat"/>
          <w:spacing w:val="-6"/>
        </w:rPr>
        <w:t xml:space="preserve"> </w:t>
      </w:r>
      <w:r w:rsidR="00096865" w:rsidRPr="006D2DF7">
        <w:rPr>
          <w:rFonts w:ascii="Cambria" w:hAnsi="Cambria" w:cs="Cambria"/>
          <w:spacing w:val="-6"/>
        </w:rPr>
        <w:t>об</w:t>
      </w:r>
      <w:r w:rsidR="00096865" w:rsidRPr="006D2DF7">
        <w:rPr>
          <w:rFonts w:ascii="GHEA Grapalat" w:hAnsi="GHEA Grapalat"/>
          <w:spacing w:val="-6"/>
        </w:rPr>
        <w:t xml:space="preserve"> </w:t>
      </w:r>
      <w:r w:rsidR="00376400">
        <w:rPr>
          <w:rFonts w:ascii="Cambria" w:hAnsi="Cambria" w:cs="Cambria"/>
          <w:spacing w:val="-6"/>
        </w:rPr>
        <w:t>запросе</w:t>
      </w:r>
      <w:r w:rsidR="00376400">
        <w:rPr>
          <w:rFonts w:ascii="GHEA Grapalat" w:hAnsi="GHEA Grapalat"/>
          <w:spacing w:val="-6"/>
        </w:rPr>
        <w:t xml:space="preserve"> </w:t>
      </w:r>
      <w:r w:rsidR="00376400">
        <w:rPr>
          <w:rFonts w:ascii="Cambria" w:hAnsi="Cambria" w:cs="Cambria"/>
          <w:spacing w:val="-6"/>
        </w:rPr>
        <w:t>котировок</w:t>
      </w:r>
      <w:r w:rsidR="00096865" w:rsidRPr="006D2DF7">
        <w:rPr>
          <w:rFonts w:ascii="GHEA Grapalat" w:hAnsi="GHEA Grapalat"/>
          <w:spacing w:val="-6"/>
        </w:rPr>
        <w:t xml:space="preserve">, </w:t>
      </w:r>
      <w:r w:rsidR="00096865" w:rsidRPr="006D2DF7">
        <w:rPr>
          <w:rFonts w:ascii="Cambria" w:hAnsi="Cambria" w:cs="Cambria"/>
          <w:spacing w:val="-6"/>
        </w:rPr>
        <w:t>проводимом</w:t>
      </w:r>
      <w:r w:rsidR="00096865" w:rsidRPr="006D2DF7">
        <w:rPr>
          <w:rFonts w:ascii="GHEA Grapalat" w:hAnsi="GHEA Grapalat"/>
          <w:spacing w:val="-6"/>
        </w:rPr>
        <w:t xml:space="preserve"> </w:t>
      </w:r>
      <w:r w:rsidR="00096865" w:rsidRPr="006D2DF7">
        <w:rPr>
          <w:rFonts w:ascii="Cambria" w:hAnsi="Cambria" w:cs="Cambria"/>
          <w:spacing w:val="-6"/>
        </w:rPr>
        <w:t>под</w:t>
      </w:r>
      <w:r w:rsidR="00096865" w:rsidRPr="006D2DF7">
        <w:rPr>
          <w:rFonts w:ascii="GHEA Grapalat" w:hAnsi="GHEA Grapalat"/>
          <w:spacing w:val="-6"/>
        </w:rPr>
        <w:t xml:space="preserve"> </w:t>
      </w:r>
      <w:r w:rsidR="00096865" w:rsidRPr="006D2DF7">
        <w:rPr>
          <w:rFonts w:ascii="Cambria" w:hAnsi="Cambria" w:cs="Cambria"/>
          <w:spacing w:val="-6"/>
        </w:rPr>
        <w:t>кодом</w:t>
      </w:r>
      <w:r w:rsidR="00774579" w:rsidRPr="00774579">
        <w:rPr>
          <w:rFonts w:ascii="Sylfaen" w:hAnsi="Sylfaen" w:cs="Sylfaen"/>
          <w:i w:val="0"/>
          <w:highlight w:val="yellow"/>
          <w:lang w:val="af-ZA"/>
        </w:rPr>
        <w:t xml:space="preserve"> </w:t>
      </w:r>
      <w:r w:rsidR="001D1216">
        <w:rPr>
          <w:rFonts w:ascii="Sylfaen" w:hAnsi="Sylfaen" w:cs="Sylfaen"/>
          <w:i w:val="0"/>
          <w:highlight w:val="yellow"/>
          <w:lang w:val="af-ZA"/>
        </w:rPr>
        <w:t>ՀՀԱՄՄՀ-ԱԼՄ-ԳՀԱՊՁԲ-22/0</w:t>
      </w:r>
      <w:r w:rsidR="00C96FAF">
        <w:rPr>
          <w:rFonts w:ascii="Sylfaen" w:hAnsi="Sylfaen" w:cs="Sylfaen"/>
          <w:i w:val="0"/>
          <w:highlight w:val="yellow"/>
        </w:rPr>
        <w:t>3</w:t>
      </w:r>
      <w:r w:rsidR="001D1216">
        <w:rPr>
          <w:rFonts w:ascii="Sylfaen" w:hAnsi="Sylfaen" w:cs="Sylfaen"/>
          <w:i w:val="0"/>
          <w:highlight w:val="yellow"/>
          <w:lang w:val="af-ZA"/>
        </w:rPr>
        <w:t xml:space="preserve">       </w:t>
      </w:r>
    </w:p>
    <w:p w14:paraId="6D4348B1" w14:textId="77777777" w:rsidR="00096865" w:rsidRPr="006D2DF7" w:rsidRDefault="00774579" w:rsidP="00774579">
      <w:pPr>
        <w:widowControl w:val="0"/>
        <w:spacing w:after="160"/>
        <w:jc w:val="both"/>
        <w:rPr>
          <w:rFonts w:ascii="GHEA Grapalat" w:hAnsi="GHEA Grapalat"/>
          <w:spacing w:val="-6"/>
        </w:rPr>
      </w:pPr>
      <w:r>
        <w:rPr>
          <w:rFonts w:asciiTheme="minorHAnsi" w:hAnsiTheme="minorHAnsi"/>
          <w:spacing w:val="-6"/>
          <w:lang w:val="hy-AM"/>
        </w:rPr>
        <w:t xml:space="preserve">                            </w:t>
      </w:r>
      <w:r w:rsidR="00096865" w:rsidRPr="006D2DF7">
        <w:rPr>
          <w:rFonts w:ascii="GHEA Grapalat" w:hAnsi="GHEA Grapalat"/>
          <w:spacing w:val="-6"/>
        </w:rPr>
        <w:t>(далее — процедура).</w:t>
      </w:r>
    </w:p>
    <w:p w14:paraId="4948A297" w14:textId="6D4DDD65" w:rsidR="00096865" w:rsidRPr="000B2CFA" w:rsidRDefault="00096865" w:rsidP="00B46D58">
      <w:pPr>
        <w:widowControl w:val="0"/>
        <w:spacing w:after="160"/>
        <w:ind w:firstLine="567"/>
        <w:jc w:val="both"/>
        <w:rPr>
          <w:rFonts w:ascii="GHEA Grapalat" w:hAnsi="GHEA Grapalat"/>
        </w:rPr>
      </w:pPr>
      <w:r w:rsidRPr="000B2CFA">
        <w:rPr>
          <w:rFonts w:ascii="Cambria" w:hAnsi="Cambria" w:cs="Cambria"/>
        </w:rPr>
        <w:t>Н</w:t>
      </w:r>
      <w:r w:rsidRPr="000B2CFA">
        <w:rPr>
          <w:rFonts w:ascii="GHEA Grapalat" w:hAnsi="GHEA Grapalat"/>
        </w:rPr>
        <w:t>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w:t>
      </w:r>
      <w:r w:rsidR="00EA781E">
        <w:rPr>
          <w:rFonts w:asciiTheme="minorHAnsi" w:hAnsiTheme="minorHAnsi"/>
          <w:lang w:val="hy-AM"/>
        </w:rPr>
        <w:t xml:space="preserve"> ,,,</w:t>
      </w:r>
      <w:r w:rsidR="003B19E6" w:rsidRPr="003B19E6">
        <w:rPr>
          <w:rFonts w:ascii="Cambria" w:hAnsi="Cambria" w:cs="Cambria"/>
          <w:b/>
          <w:color w:val="0D0D0D" w:themeColor="text1" w:themeTint="F2"/>
        </w:rPr>
        <w:t xml:space="preserve"> </w:t>
      </w:r>
      <w:r w:rsidR="003B19E6">
        <w:rPr>
          <w:rFonts w:ascii="Cambria" w:hAnsi="Cambria" w:cs="Cambria"/>
          <w:b/>
          <w:color w:val="0D0D0D" w:themeColor="text1" w:themeTint="F2"/>
        </w:rPr>
        <w:t>Детский</w:t>
      </w:r>
      <w:r w:rsidR="003B19E6">
        <w:rPr>
          <w:rFonts w:ascii="GHEA Grapalat" w:hAnsi="GHEA Grapalat"/>
          <w:b/>
          <w:color w:val="0D0D0D" w:themeColor="text1" w:themeTint="F2"/>
        </w:rPr>
        <w:t xml:space="preserve"> </w:t>
      </w:r>
      <w:r w:rsidR="003B19E6">
        <w:rPr>
          <w:rFonts w:ascii="Cambria" w:hAnsi="Cambria" w:cs="Cambria"/>
          <w:b/>
          <w:color w:val="0D0D0D" w:themeColor="text1" w:themeTint="F2"/>
        </w:rPr>
        <w:t>сад</w:t>
      </w:r>
      <w:r w:rsidR="003B19E6">
        <w:rPr>
          <w:rFonts w:ascii="GHEA Grapalat" w:hAnsi="GHEA Grapalat"/>
          <w:b/>
          <w:color w:val="0D0D0D" w:themeColor="text1" w:themeTint="F2"/>
        </w:rPr>
        <w:t xml:space="preserve"> </w:t>
      </w:r>
      <w:r w:rsidR="006633F8">
        <w:rPr>
          <w:rFonts w:ascii="Sylfaen" w:hAnsi="Sylfaen" w:cs="Cambria"/>
          <w:b/>
          <w:color w:val="0D0D0D" w:themeColor="text1" w:themeTint="F2"/>
          <w:shd w:val="clear" w:color="auto" w:fill="FFFFFF"/>
          <w:lang w:val="hy-AM"/>
        </w:rPr>
        <w:t>Алашкерта</w:t>
      </w:r>
      <w:r w:rsidR="00100DEC">
        <w:rPr>
          <w:rFonts w:ascii="GHEA Grapalat" w:hAnsi="GHEA Grapalat"/>
        </w:rPr>
        <w:t>» ОНО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292511A"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23E088B"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0DA9BE1" w14:textId="77777777" w:rsidR="003E1421" w:rsidRPr="00EA781E" w:rsidRDefault="00A81DD5" w:rsidP="00B46D58">
      <w:pPr>
        <w:pStyle w:val="23"/>
        <w:widowControl w:val="0"/>
        <w:spacing w:after="160" w:line="240" w:lineRule="auto"/>
        <w:ind w:firstLine="567"/>
        <w:rPr>
          <w:rFonts w:asciiTheme="minorHAnsi" w:hAnsiTheme="minorHAnsi"/>
          <w:sz w:val="24"/>
          <w:szCs w:val="24"/>
          <w:lang w:val="hy-AM"/>
        </w:rPr>
      </w:pPr>
      <w:r w:rsidRPr="009044F1">
        <w:rPr>
          <w:rFonts w:ascii="GHEA Grapalat" w:hAnsi="GHEA Grapalat"/>
          <w:sz w:val="24"/>
          <w:szCs w:val="24"/>
        </w:rPr>
        <w:t>Адрес электронной почты секретаря оценочной комиссии "</w:t>
      </w:r>
      <w:r w:rsidR="00EA781E">
        <w:rPr>
          <w:rFonts w:asciiTheme="minorHAnsi" w:hAnsiTheme="minorHAnsi"/>
          <w:sz w:val="24"/>
          <w:szCs w:val="24"/>
          <w:lang w:val="hy-AM"/>
        </w:rPr>
        <w:t>akobyann@list.ru</w:t>
      </w:r>
    </w:p>
    <w:p w14:paraId="3D9B0059"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7E69289A"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234786B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0A08148B" w14:textId="06065C04"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00DEC">
        <w:rPr>
          <w:rFonts w:ascii="GHEA Grapalat" w:hAnsi="GHEA Grapalat"/>
          <w:i w:val="0"/>
          <w:sz w:val="24"/>
          <w:szCs w:val="24"/>
        </w:rPr>
        <w:t>Продовольствие</w:t>
      </w:r>
      <w:r w:rsidRPr="009044F1">
        <w:rPr>
          <w:rFonts w:ascii="GHEA Grapalat" w:hAnsi="GHEA Grapalat"/>
          <w:i w:val="0"/>
          <w:sz w:val="24"/>
          <w:szCs w:val="24"/>
        </w:rPr>
        <w:t xml:space="preserve"> (далее — так</w:t>
      </w:r>
      <w:r w:rsidR="00100DEC">
        <w:rPr>
          <w:rFonts w:ascii="GHEA Grapalat" w:hAnsi="GHEA Grapalat"/>
          <w:i w:val="0"/>
          <w:sz w:val="24"/>
          <w:szCs w:val="24"/>
        </w:rPr>
        <w:t>же товар) для нужд «</w:t>
      </w:r>
      <w:r w:rsidR="00487F6C">
        <w:rPr>
          <w:rFonts w:asciiTheme="minorHAnsi" w:hAnsiTheme="minorHAnsi"/>
          <w:i w:val="0"/>
          <w:sz w:val="24"/>
          <w:szCs w:val="24"/>
          <w:lang w:val="hy-AM"/>
        </w:rPr>
        <w:t xml:space="preserve">Детский сад </w:t>
      </w:r>
      <w:r w:rsidR="00D80156" w:rsidRPr="00D80156">
        <w:rPr>
          <w:rFonts w:asciiTheme="minorHAnsi" w:hAnsiTheme="minorHAnsi"/>
          <w:i w:val="0"/>
          <w:sz w:val="24"/>
          <w:szCs w:val="24"/>
        </w:rPr>
        <w:t xml:space="preserve">села </w:t>
      </w:r>
      <w:r w:rsidR="00E459F2">
        <w:rPr>
          <w:rFonts w:asciiTheme="minorHAnsi" w:hAnsiTheme="minorHAnsi"/>
          <w:i w:val="0"/>
          <w:sz w:val="24"/>
          <w:szCs w:val="24"/>
          <w:lang w:val="hy-AM"/>
        </w:rPr>
        <w:t>Алашкерт</w:t>
      </w:r>
      <w:r w:rsidR="00100DEC">
        <w:rPr>
          <w:rFonts w:ascii="GHEA Grapalat" w:hAnsi="GHEA Grapalat"/>
          <w:i w:val="0"/>
          <w:sz w:val="24"/>
          <w:szCs w:val="24"/>
        </w:rPr>
        <w:t>» ОНО</w:t>
      </w:r>
      <w:r w:rsidRPr="009044F1">
        <w:rPr>
          <w:rFonts w:ascii="GHEA Grapalat" w:hAnsi="GHEA Grapalat"/>
          <w:i w:val="0"/>
          <w:sz w:val="24"/>
          <w:szCs w:val="24"/>
        </w:rPr>
        <w:t xml:space="preserve">, </w:t>
      </w:r>
      <w:proofErr w:type="spellStart"/>
      <w:r w:rsidRPr="009044F1">
        <w:rPr>
          <w:rFonts w:ascii="GHEA Grapalat" w:hAnsi="GHEA Grapalat"/>
          <w:i w:val="0"/>
          <w:sz w:val="24"/>
          <w:szCs w:val="24"/>
        </w:rPr>
        <w:t>которы</w:t>
      </w:r>
      <w:proofErr w:type="spellEnd"/>
      <w:r w:rsidR="005041E8">
        <w:rPr>
          <w:rFonts w:ascii="GHEA Grapalat" w:hAnsi="GHEA Grapalat"/>
          <w:i w:val="0"/>
          <w:sz w:val="24"/>
          <w:szCs w:val="24"/>
          <w:lang w:val="hy-AM"/>
        </w:rPr>
        <w:t>й</w:t>
      </w:r>
      <w:r w:rsidRPr="009044F1">
        <w:rPr>
          <w:rFonts w:ascii="GHEA Grapalat" w:hAnsi="GHEA Grapalat"/>
          <w:i w:val="0"/>
          <w:sz w:val="24"/>
          <w:szCs w:val="24"/>
        </w:rPr>
        <w:t xml:space="preserve"> сгруппирован в лот "</w:t>
      </w:r>
      <w:r w:rsidR="00487F6C">
        <w:rPr>
          <w:rFonts w:asciiTheme="minorHAnsi" w:hAnsiTheme="minorHAnsi"/>
          <w:i w:val="0"/>
          <w:sz w:val="24"/>
          <w:szCs w:val="24"/>
          <w:lang w:val="hy-AM"/>
        </w:rPr>
        <w:t>45</w:t>
      </w:r>
      <w:r w:rsidR="005041E8" w:rsidRPr="009044F1">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521"/>
        <w:gridCol w:w="5183"/>
      </w:tblGrid>
      <w:tr w:rsidR="00DF7C18" w:rsidRPr="004A307E" w14:paraId="00F9C878" w14:textId="6D060E9B" w:rsidTr="00936CF4">
        <w:trPr>
          <w:jc w:val="center"/>
        </w:trPr>
        <w:tc>
          <w:tcPr>
            <w:tcW w:w="4051" w:type="dxa"/>
            <w:gridSpan w:val="2"/>
            <w:vAlign w:val="center"/>
          </w:tcPr>
          <w:p w14:paraId="7308C7D9" w14:textId="77777777" w:rsidR="00DF7C18" w:rsidRPr="004A307E" w:rsidRDefault="00DF7C18" w:rsidP="00B46D58">
            <w:pPr>
              <w:pStyle w:val="23"/>
              <w:widowControl w:val="0"/>
              <w:spacing w:after="120" w:line="240" w:lineRule="auto"/>
              <w:ind w:firstLine="0"/>
              <w:jc w:val="center"/>
              <w:rPr>
                <w:rFonts w:ascii="Arial" w:hAnsi="Arial" w:cs="Arial"/>
                <w:b/>
                <w:i/>
                <w:sz w:val="22"/>
                <w:szCs w:val="22"/>
              </w:rPr>
            </w:pPr>
            <w:r w:rsidRPr="004A307E">
              <w:rPr>
                <w:rFonts w:ascii="Arial" w:hAnsi="Arial" w:cs="Arial"/>
                <w:b/>
                <w:i/>
                <w:sz w:val="22"/>
                <w:szCs w:val="22"/>
              </w:rPr>
              <w:t>Лотов</w:t>
            </w:r>
          </w:p>
        </w:tc>
        <w:tc>
          <w:tcPr>
            <w:tcW w:w="5183" w:type="dxa"/>
            <w:vMerge w:val="restart"/>
            <w:vAlign w:val="center"/>
          </w:tcPr>
          <w:p w14:paraId="32E7C83E" w14:textId="77777777" w:rsidR="00DF7C18" w:rsidRPr="004A307E" w:rsidRDefault="00DF7C18" w:rsidP="00B46D58">
            <w:pPr>
              <w:pStyle w:val="23"/>
              <w:widowControl w:val="0"/>
              <w:spacing w:after="120" w:line="240" w:lineRule="auto"/>
              <w:ind w:firstLine="0"/>
              <w:jc w:val="center"/>
              <w:rPr>
                <w:rFonts w:ascii="Arial" w:hAnsi="Arial" w:cs="Arial"/>
                <w:b/>
                <w:i/>
                <w:sz w:val="22"/>
                <w:szCs w:val="22"/>
              </w:rPr>
            </w:pPr>
            <w:r w:rsidRPr="004A307E">
              <w:rPr>
                <w:rFonts w:ascii="Arial" w:hAnsi="Arial" w:cs="Arial"/>
                <w:b/>
                <w:i/>
                <w:sz w:val="22"/>
                <w:szCs w:val="22"/>
              </w:rPr>
              <w:t>Наименование лота</w:t>
            </w:r>
          </w:p>
        </w:tc>
      </w:tr>
      <w:tr w:rsidR="00DF7C18" w:rsidRPr="004A307E" w14:paraId="08AB0E8D" w14:textId="704B5300" w:rsidTr="00936CF4">
        <w:trPr>
          <w:jc w:val="center"/>
        </w:trPr>
        <w:tc>
          <w:tcPr>
            <w:tcW w:w="1530" w:type="dxa"/>
            <w:vAlign w:val="center"/>
          </w:tcPr>
          <w:p w14:paraId="098C6430" w14:textId="77777777" w:rsidR="00DF7C18" w:rsidRPr="004A307E" w:rsidRDefault="00DF7C18" w:rsidP="00B46D58">
            <w:pPr>
              <w:pStyle w:val="23"/>
              <w:widowControl w:val="0"/>
              <w:spacing w:after="120" w:line="240" w:lineRule="auto"/>
              <w:ind w:firstLine="0"/>
              <w:jc w:val="center"/>
              <w:rPr>
                <w:rFonts w:ascii="Arial" w:hAnsi="Arial" w:cs="Arial"/>
                <w:sz w:val="22"/>
                <w:szCs w:val="22"/>
              </w:rPr>
            </w:pPr>
            <w:r w:rsidRPr="004A307E">
              <w:rPr>
                <w:rFonts w:ascii="Arial" w:hAnsi="Arial" w:cs="Arial"/>
                <w:b/>
                <w:i/>
                <w:sz w:val="22"/>
                <w:szCs w:val="22"/>
              </w:rPr>
              <w:t>Номера</w:t>
            </w:r>
          </w:p>
        </w:tc>
        <w:tc>
          <w:tcPr>
            <w:tcW w:w="2521" w:type="dxa"/>
            <w:vAlign w:val="center"/>
          </w:tcPr>
          <w:p w14:paraId="69EC2894" w14:textId="77777777" w:rsidR="00DF7C18" w:rsidRPr="004A307E" w:rsidRDefault="00DF7C18" w:rsidP="00B46D58">
            <w:pPr>
              <w:pStyle w:val="23"/>
              <w:widowControl w:val="0"/>
              <w:spacing w:after="120" w:line="240" w:lineRule="auto"/>
              <w:ind w:firstLine="0"/>
              <w:jc w:val="center"/>
              <w:rPr>
                <w:rFonts w:ascii="Arial" w:hAnsi="Arial" w:cs="Arial"/>
                <w:b/>
                <w:i/>
                <w:sz w:val="22"/>
                <w:szCs w:val="22"/>
              </w:rPr>
            </w:pPr>
            <w:r w:rsidRPr="004A307E">
              <w:rPr>
                <w:rFonts w:ascii="Arial" w:hAnsi="Arial" w:cs="Arial"/>
                <w:b/>
                <w:i/>
                <w:sz w:val="22"/>
                <w:szCs w:val="22"/>
              </w:rPr>
              <w:t>Цена закупки</w:t>
            </w:r>
          </w:p>
        </w:tc>
        <w:tc>
          <w:tcPr>
            <w:tcW w:w="5183" w:type="dxa"/>
            <w:vMerge/>
            <w:vAlign w:val="center"/>
          </w:tcPr>
          <w:p w14:paraId="23DDA260" w14:textId="77777777" w:rsidR="00DF7C18" w:rsidRPr="004A307E" w:rsidRDefault="00DF7C18" w:rsidP="00B46D58">
            <w:pPr>
              <w:pStyle w:val="23"/>
              <w:widowControl w:val="0"/>
              <w:spacing w:after="120" w:line="240" w:lineRule="auto"/>
              <w:ind w:firstLine="0"/>
              <w:rPr>
                <w:rFonts w:ascii="Arial" w:hAnsi="Arial" w:cs="Arial"/>
                <w:b/>
                <w:i/>
                <w:sz w:val="22"/>
                <w:szCs w:val="22"/>
              </w:rPr>
            </w:pPr>
          </w:p>
        </w:tc>
      </w:tr>
      <w:tr w:rsidR="00DF7C18" w:rsidRPr="004A307E" w14:paraId="1209C7E2" w14:textId="01C0964A" w:rsidTr="00936CF4">
        <w:trPr>
          <w:jc w:val="center"/>
        </w:trPr>
        <w:tc>
          <w:tcPr>
            <w:tcW w:w="1530" w:type="dxa"/>
          </w:tcPr>
          <w:p w14:paraId="2559EA40" w14:textId="6C0D3A7F" w:rsidR="00DF7C18" w:rsidRPr="004A307E" w:rsidRDefault="00DF7C18" w:rsidP="00D05520">
            <w:pPr>
              <w:pStyle w:val="23"/>
              <w:spacing w:line="240" w:lineRule="auto"/>
              <w:ind w:firstLine="0"/>
              <w:jc w:val="center"/>
              <w:rPr>
                <w:rFonts w:ascii="Arial" w:hAnsi="Arial" w:cs="Arial"/>
                <w:color w:val="FF0000"/>
                <w:sz w:val="22"/>
                <w:szCs w:val="22"/>
              </w:rPr>
            </w:pPr>
            <w:r w:rsidRPr="00D067C7">
              <w:t>1</w:t>
            </w:r>
          </w:p>
        </w:tc>
        <w:tc>
          <w:tcPr>
            <w:tcW w:w="2521" w:type="dxa"/>
          </w:tcPr>
          <w:p w14:paraId="057C677B" w14:textId="37EC4A8B"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84000</w:t>
            </w:r>
          </w:p>
        </w:tc>
        <w:tc>
          <w:tcPr>
            <w:tcW w:w="5183" w:type="dxa"/>
            <w:vAlign w:val="bottom"/>
          </w:tcPr>
          <w:p w14:paraId="109A7F13"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Яйцо</w:t>
            </w:r>
          </w:p>
        </w:tc>
      </w:tr>
      <w:tr w:rsidR="00DF7C18" w:rsidRPr="004A307E" w14:paraId="36C7BA28" w14:textId="4B9907AC" w:rsidTr="00936CF4">
        <w:trPr>
          <w:jc w:val="center"/>
        </w:trPr>
        <w:tc>
          <w:tcPr>
            <w:tcW w:w="1530" w:type="dxa"/>
          </w:tcPr>
          <w:p w14:paraId="7CAC0435" w14:textId="528A1A0A" w:rsidR="00DF7C18" w:rsidRPr="004A307E" w:rsidRDefault="00DF7C18" w:rsidP="00D05520">
            <w:pPr>
              <w:pStyle w:val="23"/>
              <w:spacing w:line="240" w:lineRule="auto"/>
              <w:ind w:firstLine="0"/>
              <w:jc w:val="center"/>
              <w:rPr>
                <w:rFonts w:ascii="Arial" w:hAnsi="Arial" w:cs="Arial"/>
                <w:color w:val="FF0000"/>
                <w:sz w:val="22"/>
                <w:szCs w:val="22"/>
              </w:rPr>
            </w:pPr>
            <w:r w:rsidRPr="00D067C7">
              <w:t>2</w:t>
            </w:r>
          </w:p>
        </w:tc>
        <w:tc>
          <w:tcPr>
            <w:tcW w:w="2521" w:type="dxa"/>
          </w:tcPr>
          <w:p w14:paraId="6E2A6B4C" w14:textId="7EF4986D"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602000</w:t>
            </w:r>
          </w:p>
        </w:tc>
        <w:tc>
          <w:tcPr>
            <w:tcW w:w="5183" w:type="dxa"/>
            <w:vAlign w:val="bottom"/>
          </w:tcPr>
          <w:p w14:paraId="6C634129"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Мясо говядини</w:t>
            </w:r>
          </w:p>
        </w:tc>
      </w:tr>
      <w:tr w:rsidR="00DF7C18" w:rsidRPr="004A307E" w14:paraId="24D4F746" w14:textId="7B51BC0C" w:rsidTr="00936CF4">
        <w:trPr>
          <w:jc w:val="center"/>
        </w:trPr>
        <w:tc>
          <w:tcPr>
            <w:tcW w:w="1530" w:type="dxa"/>
          </w:tcPr>
          <w:p w14:paraId="273D588A" w14:textId="1715CDDF" w:rsidR="00DF7C18" w:rsidRPr="004A307E" w:rsidRDefault="00DF7C18" w:rsidP="00D05520">
            <w:pPr>
              <w:pStyle w:val="23"/>
              <w:spacing w:line="240" w:lineRule="auto"/>
              <w:ind w:firstLine="0"/>
              <w:jc w:val="center"/>
              <w:rPr>
                <w:rFonts w:ascii="Arial" w:hAnsi="Arial" w:cs="Arial"/>
                <w:color w:val="FF0000"/>
                <w:sz w:val="22"/>
                <w:szCs w:val="22"/>
              </w:rPr>
            </w:pPr>
            <w:r w:rsidRPr="00D067C7">
              <w:t>3</w:t>
            </w:r>
          </w:p>
        </w:tc>
        <w:tc>
          <w:tcPr>
            <w:tcW w:w="2521" w:type="dxa"/>
          </w:tcPr>
          <w:p w14:paraId="777A6EF6" w14:textId="088876F3"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300000</w:t>
            </w:r>
          </w:p>
        </w:tc>
        <w:tc>
          <w:tcPr>
            <w:tcW w:w="5183" w:type="dxa"/>
            <w:vAlign w:val="bottom"/>
          </w:tcPr>
          <w:p w14:paraId="2EFFC27D"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Грудка курицы</w:t>
            </w:r>
          </w:p>
        </w:tc>
      </w:tr>
      <w:tr w:rsidR="00DF7C18" w:rsidRPr="004A307E" w14:paraId="25C42466" w14:textId="2A29ECE5" w:rsidTr="00936CF4">
        <w:trPr>
          <w:jc w:val="center"/>
        </w:trPr>
        <w:tc>
          <w:tcPr>
            <w:tcW w:w="1530" w:type="dxa"/>
          </w:tcPr>
          <w:p w14:paraId="024B350E" w14:textId="3A87AE7E" w:rsidR="00DF7C18" w:rsidRPr="004A307E" w:rsidRDefault="00DF7C18" w:rsidP="00D05520">
            <w:pPr>
              <w:pStyle w:val="23"/>
              <w:spacing w:line="240" w:lineRule="auto"/>
              <w:ind w:firstLine="0"/>
              <w:jc w:val="center"/>
              <w:rPr>
                <w:rFonts w:ascii="Arial" w:hAnsi="Arial" w:cs="Arial"/>
                <w:color w:val="FF0000"/>
                <w:sz w:val="22"/>
                <w:szCs w:val="22"/>
              </w:rPr>
            </w:pPr>
            <w:r w:rsidRPr="00D067C7">
              <w:t>4</w:t>
            </w:r>
          </w:p>
        </w:tc>
        <w:tc>
          <w:tcPr>
            <w:tcW w:w="2521" w:type="dxa"/>
          </w:tcPr>
          <w:p w14:paraId="1A3F12BC" w14:textId="76480ABC"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30800</w:t>
            </w:r>
          </w:p>
        </w:tc>
        <w:tc>
          <w:tcPr>
            <w:tcW w:w="5183" w:type="dxa"/>
            <w:vAlign w:val="center"/>
          </w:tcPr>
          <w:p w14:paraId="00BE7611"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Морковь</w:t>
            </w:r>
          </w:p>
        </w:tc>
      </w:tr>
      <w:tr w:rsidR="00DF7C18" w:rsidRPr="004A307E" w14:paraId="76BED3EA" w14:textId="123CD7DF" w:rsidTr="00936CF4">
        <w:trPr>
          <w:jc w:val="center"/>
        </w:trPr>
        <w:tc>
          <w:tcPr>
            <w:tcW w:w="1530" w:type="dxa"/>
          </w:tcPr>
          <w:p w14:paraId="4AD74E5A" w14:textId="023DE062" w:rsidR="00DF7C18" w:rsidRPr="004A307E" w:rsidRDefault="00DF7C18" w:rsidP="00D05520">
            <w:pPr>
              <w:pStyle w:val="23"/>
              <w:spacing w:line="240" w:lineRule="auto"/>
              <w:ind w:firstLine="0"/>
              <w:jc w:val="center"/>
              <w:rPr>
                <w:rFonts w:ascii="Arial" w:hAnsi="Arial" w:cs="Arial"/>
                <w:color w:val="FF0000"/>
                <w:sz w:val="22"/>
                <w:szCs w:val="22"/>
              </w:rPr>
            </w:pPr>
            <w:r w:rsidRPr="00D067C7">
              <w:t>5</w:t>
            </w:r>
          </w:p>
        </w:tc>
        <w:tc>
          <w:tcPr>
            <w:tcW w:w="2521" w:type="dxa"/>
          </w:tcPr>
          <w:p w14:paraId="40E5A99D" w14:textId="44D0D2EC"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211250</w:t>
            </w:r>
          </w:p>
        </w:tc>
        <w:tc>
          <w:tcPr>
            <w:tcW w:w="5183" w:type="dxa"/>
            <w:vAlign w:val="bottom"/>
          </w:tcPr>
          <w:p w14:paraId="45A8C5F3"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Мацони</w:t>
            </w:r>
          </w:p>
        </w:tc>
      </w:tr>
      <w:tr w:rsidR="00DF7C18" w:rsidRPr="004A307E" w14:paraId="568AC2A8" w14:textId="6C326091" w:rsidTr="00936CF4">
        <w:trPr>
          <w:jc w:val="center"/>
        </w:trPr>
        <w:tc>
          <w:tcPr>
            <w:tcW w:w="1530" w:type="dxa"/>
          </w:tcPr>
          <w:p w14:paraId="7F29BDE5" w14:textId="1AD5C374" w:rsidR="00DF7C18" w:rsidRPr="004A307E" w:rsidRDefault="00DF7C18" w:rsidP="00D05520">
            <w:pPr>
              <w:pStyle w:val="23"/>
              <w:spacing w:line="240" w:lineRule="auto"/>
              <w:ind w:firstLine="0"/>
              <w:jc w:val="center"/>
              <w:rPr>
                <w:rFonts w:ascii="Arial" w:hAnsi="Arial" w:cs="Arial"/>
                <w:color w:val="FF0000"/>
                <w:sz w:val="22"/>
                <w:szCs w:val="22"/>
              </w:rPr>
            </w:pPr>
            <w:r w:rsidRPr="00D067C7">
              <w:t>6</w:t>
            </w:r>
          </w:p>
        </w:tc>
        <w:tc>
          <w:tcPr>
            <w:tcW w:w="2521" w:type="dxa"/>
          </w:tcPr>
          <w:p w14:paraId="7F66F106" w14:textId="1A386EB2"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360000</w:t>
            </w:r>
          </w:p>
        </w:tc>
        <w:tc>
          <w:tcPr>
            <w:tcW w:w="5183" w:type="dxa"/>
            <w:vAlign w:val="bottom"/>
          </w:tcPr>
          <w:p w14:paraId="2B3976AE"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Картофель</w:t>
            </w:r>
          </w:p>
        </w:tc>
      </w:tr>
      <w:tr w:rsidR="00DF7C18" w:rsidRPr="004A307E" w14:paraId="591815FB" w14:textId="749D4513" w:rsidTr="00936CF4">
        <w:trPr>
          <w:jc w:val="center"/>
        </w:trPr>
        <w:tc>
          <w:tcPr>
            <w:tcW w:w="1530" w:type="dxa"/>
          </w:tcPr>
          <w:p w14:paraId="245A91E2" w14:textId="15B8074C" w:rsidR="00DF7C18" w:rsidRPr="004A307E" w:rsidRDefault="00DF7C18" w:rsidP="00D05520">
            <w:pPr>
              <w:pStyle w:val="23"/>
              <w:spacing w:line="240" w:lineRule="auto"/>
              <w:ind w:firstLine="0"/>
              <w:jc w:val="center"/>
              <w:rPr>
                <w:rFonts w:ascii="Arial" w:hAnsi="Arial" w:cs="Arial"/>
                <w:color w:val="FF0000"/>
                <w:sz w:val="22"/>
                <w:szCs w:val="22"/>
              </w:rPr>
            </w:pPr>
            <w:r w:rsidRPr="00D067C7">
              <w:t>7</w:t>
            </w:r>
          </w:p>
        </w:tc>
        <w:tc>
          <w:tcPr>
            <w:tcW w:w="2521" w:type="dxa"/>
          </w:tcPr>
          <w:p w14:paraId="419B3F54" w14:textId="01FB56AB"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11900</w:t>
            </w:r>
          </w:p>
        </w:tc>
        <w:tc>
          <w:tcPr>
            <w:tcW w:w="5183" w:type="dxa"/>
            <w:vAlign w:val="bottom"/>
          </w:tcPr>
          <w:p w14:paraId="7BD94424"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Лук</w:t>
            </w:r>
          </w:p>
        </w:tc>
      </w:tr>
      <w:tr w:rsidR="00DF7C18" w:rsidRPr="004A307E" w14:paraId="7BD43671" w14:textId="54A41159" w:rsidTr="00936CF4">
        <w:trPr>
          <w:jc w:val="center"/>
        </w:trPr>
        <w:tc>
          <w:tcPr>
            <w:tcW w:w="1530" w:type="dxa"/>
          </w:tcPr>
          <w:p w14:paraId="0C103699" w14:textId="4FFCA408" w:rsidR="00DF7C18" w:rsidRPr="004A307E" w:rsidRDefault="00DF7C18" w:rsidP="00D05520">
            <w:pPr>
              <w:pStyle w:val="23"/>
              <w:spacing w:line="240" w:lineRule="auto"/>
              <w:ind w:firstLine="0"/>
              <w:jc w:val="center"/>
              <w:rPr>
                <w:rFonts w:ascii="Arial" w:hAnsi="Arial" w:cs="Arial"/>
                <w:color w:val="FF0000"/>
                <w:sz w:val="22"/>
                <w:szCs w:val="22"/>
              </w:rPr>
            </w:pPr>
            <w:r w:rsidRPr="00D067C7">
              <w:t>8</w:t>
            </w:r>
          </w:p>
        </w:tc>
        <w:tc>
          <w:tcPr>
            <w:tcW w:w="2521" w:type="dxa"/>
          </w:tcPr>
          <w:p w14:paraId="650B3B16" w14:textId="223893D9"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20000</w:t>
            </w:r>
          </w:p>
        </w:tc>
        <w:tc>
          <w:tcPr>
            <w:tcW w:w="5183" w:type="dxa"/>
            <w:vAlign w:val="bottom"/>
          </w:tcPr>
          <w:p w14:paraId="7AE69AF9" w14:textId="77777777"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Зелень</w:t>
            </w:r>
          </w:p>
        </w:tc>
      </w:tr>
      <w:tr w:rsidR="00DF7C18" w:rsidRPr="004A307E" w14:paraId="2EEC0B3D" w14:textId="4C149B6D" w:rsidTr="00936CF4">
        <w:trPr>
          <w:jc w:val="center"/>
        </w:trPr>
        <w:tc>
          <w:tcPr>
            <w:tcW w:w="1530" w:type="dxa"/>
          </w:tcPr>
          <w:p w14:paraId="1F76B4A1" w14:textId="2A2DB44E" w:rsidR="00DF7C18" w:rsidRPr="004A307E" w:rsidRDefault="00DF7C18" w:rsidP="00D05520">
            <w:pPr>
              <w:pStyle w:val="23"/>
              <w:spacing w:line="240" w:lineRule="auto"/>
              <w:ind w:firstLine="0"/>
              <w:jc w:val="center"/>
              <w:rPr>
                <w:rFonts w:ascii="Arial" w:hAnsi="Arial" w:cs="Arial"/>
                <w:color w:val="FF0000"/>
                <w:sz w:val="22"/>
                <w:szCs w:val="22"/>
              </w:rPr>
            </w:pPr>
            <w:r w:rsidRPr="00D067C7">
              <w:t>9</w:t>
            </w:r>
          </w:p>
        </w:tc>
        <w:tc>
          <w:tcPr>
            <w:tcW w:w="2521" w:type="dxa"/>
          </w:tcPr>
          <w:p w14:paraId="27FC46F4" w14:textId="6F8CA860"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2600</w:t>
            </w:r>
          </w:p>
        </w:tc>
        <w:tc>
          <w:tcPr>
            <w:tcW w:w="5183" w:type="dxa"/>
            <w:vAlign w:val="bottom"/>
          </w:tcPr>
          <w:p w14:paraId="143ACD8B" w14:textId="77777777" w:rsidR="00DF7C18" w:rsidRPr="004A307E" w:rsidRDefault="00DF7C18" w:rsidP="00D05520">
            <w:pPr>
              <w:pStyle w:val="23"/>
              <w:spacing w:line="240" w:lineRule="auto"/>
              <w:ind w:firstLine="0"/>
              <w:rPr>
                <w:rFonts w:ascii="Arial" w:hAnsi="Arial" w:cs="Arial"/>
                <w:color w:val="FF0000"/>
                <w:sz w:val="22"/>
                <w:szCs w:val="22"/>
              </w:rPr>
            </w:pPr>
            <w:r w:rsidRPr="004A307E">
              <w:rPr>
                <w:rFonts w:ascii="Arial" w:hAnsi="Arial" w:cs="Arial"/>
                <w:color w:val="FF0000"/>
                <w:sz w:val="22"/>
                <w:szCs w:val="22"/>
                <w:lang w:val="hy-AM"/>
              </w:rPr>
              <w:t>Какао</w:t>
            </w:r>
          </w:p>
        </w:tc>
      </w:tr>
      <w:tr w:rsidR="00DF7C18" w:rsidRPr="004A307E" w14:paraId="174F91C9" w14:textId="4D6AB4C6" w:rsidTr="00936CF4">
        <w:trPr>
          <w:jc w:val="center"/>
        </w:trPr>
        <w:tc>
          <w:tcPr>
            <w:tcW w:w="1530" w:type="dxa"/>
          </w:tcPr>
          <w:p w14:paraId="08B54BE0" w14:textId="366ACF4E" w:rsidR="00DF7C18" w:rsidRPr="004A307E" w:rsidRDefault="00DF7C18" w:rsidP="00D05520">
            <w:pPr>
              <w:pStyle w:val="23"/>
              <w:spacing w:line="240" w:lineRule="auto"/>
              <w:ind w:firstLine="0"/>
              <w:jc w:val="center"/>
              <w:rPr>
                <w:rFonts w:ascii="Arial" w:hAnsi="Arial" w:cs="Arial"/>
                <w:color w:val="FF0000"/>
                <w:sz w:val="22"/>
                <w:szCs w:val="22"/>
              </w:rPr>
            </w:pPr>
            <w:r w:rsidRPr="00D067C7">
              <w:t>10</w:t>
            </w:r>
          </w:p>
        </w:tc>
        <w:tc>
          <w:tcPr>
            <w:tcW w:w="2521" w:type="dxa"/>
          </w:tcPr>
          <w:p w14:paraId="2E2C9529" w14:textId="022452BB"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33000</w:t>
            </w:r>
          </w:p>
        </w:tc>
        <w:tc>
          <w:tcPr>
            <w:tcW w:w="5183" w:type="dxa"/>
            <w:vAlign w:val="center"/>
          </w:tcPr>
          <w:p w14:paraId="7F6315FD" w14:textId="2E546B33" w:rsidR="00DF7C18" w:rsidRPr="00D05520" w:rsidRDefault="00DF7C18" w:rsidP="00D05520">
            <w:pPr>
              <w:pStyle w:val="23"/>
              <w:spacing w:line="240" w:lineRule="auto"/>
              <w:ind w:firstLine="0"/>
              <w:rPr>
                <w:rFonts w:ascii="Arial" w:hAnsi="Arial" w:cs="Arial"/>
                <w:color w:val="FF0000"/>
                <w:sz w:val="22"/>
                <w:szCs w:val="22"/>
                <w:lang w:val="hy-AM"/>
              </w:rPr>
            </w:pPr>
            <w:r>
              <w:rPr>
                <w:rFonts w:ascii="Arial" w:hAnsi="Arial" w:cs="Arial"/>
                <w:color w:val="FF0000"/>
                <w:sz w:val="22"/>
                <w:szCs w:val="22"/>
                <w:lang w:val="hy-AM"/>
              </w:rPr>
              <w:t xml:space="preserve">Шпинат </w:t>
            </w:r>
          </w:p>
        </w:tc>
      </w:tr>
      <w:tr w:rsidR="00DF7C18" w:rsidRPr="004A307E" w14:paraId="21486C37" w14:textId="2454D648" w:rsidTr="00936CF4">
        <w:trPr>
          <w:jc w:val="center"/>
        </w:trPr>
        <w:tc>
          <w:tcPr>
            <w:tcW w:w="1530" w:type="dxa"/>
          </w:tcPr>
          <w:p w14:paraId="62987DB2" w14:textId="3A9FBB4D" w:rsidR="00DF7C18" w:rsidRPr="004A307E" w:rsidRDefault="00DF7C18" w:rsidP="00D05520">
            <w:pPr>
              <w:pStyle w:val="23"/>
              <w:spacing w:line="240" w:lineRule="auto"/>
              <w:ind w:firstLine="0"/>
              <w:jc w:val="center"/>
              <w:rPr>
                <w:rFonts w:ascii="Arial" w:hAnsi="Arial" w:cs="Arial"/>
                <w:color w:val="FF0000"/>
                <w:sz w:val="22"/>
                <w:szCs w:val="22"/>
              </w:rPr>
            </w:pPr>
            <w:r w:rsidRPr="00D067C7">
              <w:t>11</w:t>
            </w:r>
          </w:p>
        </w:tc>
        <w:tc>
          <w:tcPr>
            <w:tcW w:w="2521" w:type="dxa"/>
          </w:tcPr>
          <w:p w14:paraId="0F1AFFEA" w14:textId="46867A1E"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30000</w:t>
            </w:r>
          </w:p>
        </w:tc>
        <w:tc>
          <w:tcPr>
            <w:tcW w:w="5183" w:type="dxa"/>
            <w:vAlign w:val="center"/>
          </w:tcPr>
          <w:p w14:paraId="19D87D37" w14:textId="3D419F76" w:rsidR="00DF7C18" w:rsidRPr="00D05520" w:rsidRDefault="00DF7C18" w:rsidP="00D05520">
            <w:pPr>
              <w:pStyle w:val="23"/>
              <w:spacing w:line="240" w:lineRule="auto"/>
              <w:ind w:firstLine="0"/>
              <w:rPr>
                <w:rFonts w:ascii="Arial" w:hAnsi="Arial" w:cs="Arial"/>
                <w:color w:val="FF0000"/>
                <w:sz w:val="22"/>
                <w:szCs w:val="22"/>
                <w:lang w:val="hy-AM"/>
              </w:rPr>
            </w:pPr>
            <w:r>
              <w:rPr>
                <w:rFonts w:ascii="Arial" w:hAnsi="Arial" w:cs="Arial"/>
                <w:color w:val="FF0000"/>
                <w:sz w:val="22"/>
                <w:szCs w:val="22"/>
                <w:lang w:val="hy-AM"/>
              </w:rPr>
              <w:t>Мароль</w:t>
            </w:r>
          </w:p>
        </w:tc>
      </w:tr>
      <w:tr w:rsidR="00DF7C18" w:rsidRPr="004A307E" w14:paraId="0CD85D6A" w14:textId="56C6CBA0" w:rsidTr="00936CF4">
        <w:trPr>
          <w:jc w:val="center"/>
        </w:trPr>
        <w:tc>
          <w:tcPr>
            <w:tcW w:w="1530" w:type="dxa"/>
          </w:tcPr>
          <w:p w14:paraId="726C4D86" w14:textId="1CE15C41" w:rsidR="00DF7C18" w:rsidRPr="004A307E" w:rsidRDefault="00DF7C18" w:rsidP="00D05520">
            <w:pPr>
              <w:pStyle w:val="23"/>
              <w:spacing w:line="240" w:lineRule="auto"/>
              <w:ind w:firstLine="0"/>
              <w:jc w:val="center"/>
              <w:rPr>
                <w:rFonts w:ascii="Arial" w:hAnsi="Arial" w:cs="Arial"/>
                <w:color w:val="FF0000"/>
                <w:sz w:val="22"/>
                <w:szCs w:val="22"/>
              </w:rPr>
            </w:pPr>
            <w:r w:rsidRPr="00D067C7">
              <w:t>12</w:t>
            </w:r>
          </w:p>
        </w:tc>
        <w:tc>
          <w:tcPr>
            <w:tcW w:w="2521" w:type="dxa"/>
          </w:tcPr>
          <w:p w14:paraId="3FE6FBD3" w14:textId="3007B4DB"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18000</w:t>
            </w:r>
          </w:p>
        </w:tc>
        <w:tc>
          <w:tcPr>
            <w:tcW w:w="5183" w:type="dxa"/>
          </w:tcPr>
          <w:p w14:paraId="1B57A818" w14:textId="6AB08862" w:rsidR="00DF7C18" w:rsidRPr="004A307E" w:rsidRDefault="00DF7C18" w:rsidP="00D05520">
            <w:pPr>
              <w:pStyle w:val="23"/>
              <w:spacing w:line="240" w:lineRule="auto"/>
              <w:ind w:firstLine="0"/>
              <w:rPr>
                <w:rFonts w:ascii="Arial" w:hAnsi="Arial" w:cs="Arial"/>
                <w:color w:val="FF0000"/>
                <w:sz w:val="22"/>
                <w:szCs w:val="22"/>
                <w:lang w:val="en-US"/>
              </w:rPr>
            </w:pPr>
            <w:proofErr w:type="spellStart"/>
            <w:r w:rsidRPr="004A307E">
              <w:rPr>
                <w:rFonts w:ascii="Arial" w:hAnsi="Arial" w:cs="Arial"/>
                <w:color w:val="FF0000"/>
                <w:sz w:val="22"/>
                <w:szCs w:val="22"/>
                <w:lang w:val="en-US"/>
              </w:rPr>
              <w:t>яблоко</w:t>
            </w:r>
            <w:proofErr w:type="spellEnd"/>
          </w:p>
        </w:tc>
      </w:tr>
      <w:tr w:rsidR="00DF7C18" w:rsidRPr="004A307E" w14:paraId="2558A3E8" w14:textId="5CE6BB7F" w:rsidTr="00936CF4">
        <w:trPr>
          <w:jc w:val="center"/>
        </w:trPr>
        <w:tc>
          <w:tcPr>
            <w:tcW w:w="1530" w:type="dxa"/>
          </w:tcPr>
          <w:p w14:paraId="638463ED" w14:textId="0C9CF6F1" w:rsidR="00DF7C18" w:rsidRPr="004A307E" w:rsidRDefault="00DF7C18" w:rsidP="00D05520">
            <w:pPr>
              <w:pStyle w:val="23"/>
              <w:spacing w:line="240" w:lineRule="auto"/>
              <w:ind w:firstLine="0"/>
              <w:jc w:val="center"/>
              <w:rPr>
                <w:rFonts w:ascii="Arial" w:hAnsi="Arial" w:cs="Arial"/>
                <w:color w:val="FF0000"/>
                <w:sz w:val="22"/>
                <w:szCs w:val="22"/>
              </w:rPr>
            </w:pPr>
            <w:r w:rsidRPr="00D067C7">
              <w:t>13</w:t>
            </w:r>
          </w:p>
        </w:tc>
        <w:tc>
          <w:tcPr>
            <w:tcW w:w="2521" w:type="dxa"/>
          </w:tcPr>
          <w:p w14:paraId="68FA72AE" w14:textId="32B20BE1"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5250</w:t>
            </w:r>
          </w:p>
        </w:tc>
        <w:tc>
          <w:tcPr>
            <w:tcW w:w="5183" w:type="dxa"/>
          </w:tcPr>
          <w:p w14:paraId="6B0E7984" w14:textId="58C37191"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слива</w:t>
            </w:r>
          </w:p>
        </w:tc>
      </w:tr>
      <w:tr w:rsidR="00DF7C18" w:rsidRPr="004A307E" w14:paraId="17BEF169" w14:textId="46B54490" w:rsidTr="00936CF4">
        <w:trPr>
          <w:jc w:val="center"/>
        </w:trPr>
        <w:tc>
          <w:tcPr>
            <w:tcW w:w="1530" w:type="dxa"/>
          </w:tcPr>
          <w:p w14:paraId="5494C4EF" w14:textId="7CBA4068" w:rsidR="00DF7C18" w:rsidRPr="004A307E" w:rsidRDefault="00DF7C18" w:rsidP="00D05520">
            <w:pPr>
              <w:pStyle w:val="23"/>
              <w:spacing w:line="240" w:lineRule="auto"/>
              <w:ind w:firstLine="0"/>
              <w:jc w:val="center"/>
              <w:rPr>
                <w:rFonts w:ascii="Arial" w:hAnsi="Arial" w:cs="Arial"/>
                <w:color w:val="FF0000"/>
                <w:sz w:val="22"/>
                <w:szCs w:val="22"/>
              </w:rPr>
            </w:pPr>
            <w:r w:rsidRPr="00D067C7">
              <w:t>14</w:t>
            </w:r>
          </w:p>
        </w:tc>
        <w:tc>
          <w:tcPr>
            <w:tcW w:w="2521" w:type="dxa"/>
          </w:tcPr>
          <w:p w14:paraId="6A53F3DE" w14:textId="737E73CD"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6750</w:t>
            </w:r>
          </w:p>
        </w:tc>
        <w:tc>
          <w:tcPr>
            <w:tcW w:w="5183" w:type="dxa"/>
          </w:tcPr>
          <w:p w14:paraId="31BF6CD5" w14:textId="2DB36E5C" w:rsidR="00DF7C18" w:rsidRPr="004A307E" w:rsidRDefault="00DF7C18" w:rsidP="00D05520">
            <w:pPr>
              <w:pStyle w:val="23"/>
              <w:spacing w:line="240" w:lineRule="auto"/>
              <w:ind w:firstLine="0"/>
              <w:rPr>
                <w:rFonts w:ascii="Arial" w:hAnsi="Arial" w:cs="Arial"/>
                <w:color w:val="FF0000"/>
                <w:sz w:val="22"/>
                <w:szCs w:val="22"/>
                <w:lang w:val="en-US"/>
              </w:rPr>
            </w:pPr>
            <w:proofErr w:type="spellStart"/>
            <w:r w:rsidRPr="004A307E">
              <w:rPr>
                <w:rFonts w:ascii="Arial" w:hAnsi="Arial" w:cs="Arial"/>
                <w:color w:val="FF0000"/>
                <w:sz w:val="22"/>
                <w:szCs w:val="22"/>
                <w:lang w:val="en-US"/>
              </w:rPr>
              <w:t>персик</w:t>
            </w:r>
            <w:proofErr w:type="spellEnd"/>
          </w:p>
        </w:tc>
      </w:tr>
      <w:tr w:rsidR="00DF7C18" w:rsidRPr="004A307E" w14:paraId="6930528E" w14:textId="4C8B4AB2" w:rsidTr="00936CF4">
        <w:trPr>
          <w:jc w:val="center"/>
        </w:trPr>
        <w:tc>
          <w:tcPr>
            <w:tcW w:w="1530" w:type="dxa"/>
          </w:tcPr>
          <w:p w14:paraId="13400E4E" w14:textId="1045D337" w:rsidR="00DF7C18" w:rsidRPr="004A307E" w:rsidRDefault="00DF7C18" w:rsidP="00D05520">
            <w:pPr>
              <w:pStyle w:val="23"/>
              <w:spacing w:line="240" w:lineRule="auto"/>
              <w:ind w:firstLine="0"/>
              <w:jc w:val="center"/>
              <w:rPr>
                <w:rFonts w:ascii="Arial" w:hAnsi="Arial" w:cs="Arial"/>
                <w:color w:val="FF0000"/>
                <w:sz w:val="22"/>
                <w:szCs w:val="22"/>
              </w:rPr>
            </w:pPr>
            <w:r w:rsidRPr="00D067C7">
              <w:t>15</w:t>
            </w:r>
          </w:p>
        </w:tc>
        <w:tc>
          <w:tcPr>
            <w:tcW w:w="2521" w:type="dxa"/>
          </w:tcPr>
          <w:p w14:paraId="1B7192EA" w14:textId="552D8119"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36000</w:t>
            </w:r>
          </w:p>
        </w:tc>
        <w:tc>
          <w:tcPr>
            <w:tcW w:w="5183" w:type="dxa"/>
          </w:tcPr>
          <w:p w14:paraId="6F1DE6E8" w14:textId="47DA0EFC" w:rsidR="00DF7C18" w:rsidRPr="004A307E" w:rsidRDefault="00DF7C18" w:rsidP="00D05520">
            <w:pPr>
              <w:pStyle w:val="23"/>
              <w:spacing w:line="240" w:lineRule="auto"/>
              <w:ind w:firstLine="0"/>
              <w:rPr>
                <w:rFonts w:ascii="Arial" w:hAnsi="Arial" w:cs="Arial"/>
                <w:color w:val="FF0000"/>
                <w:sz w:val="22"/>
                <w:szCs w:val="22"/>
                <w:lang w:val="hy-AM"/>
              </w:rPr>
            </w:pPr>
            <w:r w:rsidRPr="004A307E">
              <w:rPr>
                <w:rFonts w:ascii="Arial" w:hAnsi="Arial" w:cs="Arial"/>
                <w:color w:val="FF0000"/>
                <w:sz w:val="22"/>
                <w:szCs w:val="22"/>
                <w:lang w:val="hy-AM"/>
              </w:rPr>
              <w:t>Сухофрукт сливы</w:t>
            </w:r>
          </w:p>
        </w:tc>
      </w:tr>
      <w:tr w:rsidR="00DF7C18" w:rsidRPr="004A307E" w14:paraId="261E211F" w14:textId="3AE66072" w:rsidTr="00936CF4">
        <w:trPr>
          <w:jc w:val="center"/>
        </w:trPr>
        <w:tc>
          <w:tcPr>
            <w:tcW w:w="1530" w:type="dxa"/>
          </w:tcPr>
          <w:p w14:paraId="7DDC1096" w14:textId="61C49B27" w:rsidR="00DF7C18" w:rsidRPr="004A307E" w:rsidRDefault="00DF7C18" w:rsidP="00D05520">
            <w:pPr>
              <w:pStyle w:val="23"/>
              <w:spacing w:line="240" w:lineRule="auto"/>
              <w:ind w:firstLine="0"/>
              <w:jc w:val="center"/>
              <w:rPr>
                <w:rFonts w:ascii="Arial" w:hAnsi="Arial" w:cs="Arial"/>
                <w:color w:val="FF0000"/>
                <w:sz w:val="22"/>
                <w:szCs w:val="22"/>
              </w:rPr>
            </w:pPr>
            <w:r w:rsidRPr="00D067C7">
              <w:t>16</w:t>
            </w:r>
          </w:p>
        </w:tc>
        <w:tc>
          <w:tcPr>
            <w:tcW w:w="2521" w:type="dxa"/>
          </w:tcPr>
          <w:p w14:paraId="7E75461F" w14:textId="4DBE7F36"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36000</w:t>
            </w:r>
          </w:p>
        </w:tc>
        <w:tc>
          <w:tcPr>
            <w:tcW w:w="5183" w:type="dxa"/>
          </w:tcPr>
          <w:p w14:paraId="7410085F" w14:textId="64DEF5E7" w:rsidR="00DF7C18" w:rsidRPr="004A307E" w:rsidRDefault="00DF7C18" w:rsidP="00D05520">
            <w:pPr>
              <w:pStyle w:val="23"/>
              <w:spacing w:line="240" w:lineRule="auto"/>
              <w:ind w:firstLine="0"/>
              <w:rPr>
                <w:rFonts w:ascii="Arial" w:hAnsi="Arial" w:cs="Arial"/>
                <w:color w:val="FF0000"/>
                <w:sz w:val="22"/>
                <w:szCs w:val="22"/>
                <w:lang w:val="en-US"/>
              </w:rPr>
            </w:pPr>
            <w:proofErr w:type="spellStart"/>
            <w:r w:rsidRPr="004A307E">
              <w:rPr>
                <w:rFonts w:ascii="Arial" w:hAnsi="Arial" w:cs="Arial"/>
                <w:color w:val="FF0000"/>
                <w:sz w:val="22"/>
                <w:szCs w:val="22"/>
                <w:lang w:val="en-US"/>
              </w:rPr>
              <w:t>Сухофрукт</w:t>
            </w:r>
            <w:proofErr w:type="spellEnd"/>
            <w:r w:rsidRPr="004A307E">
              <w:rPr>
                <w:rFonts w:ascii="Arial" w:hAnsi="Arial" w:cs="Arial"/>
                <w:color w:val="FF0000"/>
                <w:sz w:val="22"/>
                <w:szCs w:val="22"/>
                <w:lang w:val="en-US"/>
              </w:rPr>
              <w:t xml:space="preserve"> </w:t>
            </w:r>
            <w:proofErr w:type="spellStart"/>
            <w:r w:rsidRPr="004A307E">
              <w:rPr>
                <w:rFonts w:ascii="Arial" w:hAnsi="Arial" w:cs="Arial"/>
                <w:color w:val="FF0000"/>
                <w:sz w:val="22"/>
                <w:szCs w:val="22"/>
                <w:lang w:val="en-US"/>
              </w:rPr>
              <w:t>акбрикосов</w:t>
            </w:r>
            <w:proofErr w:type="spellEnd"/>
          </w:p>
        </w:tc>
      </w:tr>
      <w:tr w:rsidR="00DF7C18" w:rsidRPr="004A307E" w14:paraId="3F3F9755" w14:textId="718E7726" w:rsidTr="00936CF4">
        <w:trPr>
          <w:trHeight w:val="311"/>
          <w:jc w:val="center"/>
        </w:trPr>
        <w:tc>
          <w:tcPr>
            <w:tcW w:w="1530" w:type="dxa"/>
          </w:tcPr>
          <w:p w14:paraId="6CE9586F" w14:textId="4E810D85"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D067C7">
              <w:t>17</w:t>
            </w:r>
          </w:p>
        </w:tc>
        <w:tc>
          <w:tcPr>
            <w:tcW w:w="2521" w:type="dxa"/>
          </w:tcPr>
          <w:p w14:paraId="4EF280AD" w14:textId="2023205F"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96420</w:t>
            </w:r>
          </w:p>
        </w:tc>
        <w:tc>
          <w:tcPr>
            <w:tcW w:w="5183" w:type="dxa"/>
          </w:tcPr>
          <w:p w14:paraId="483F4B7B" w14:textId="6861232B" w:rsidR="00DF7C18" w:rsidRPr="004A307E" w:rsidRDefault="00DF7C18" w:rsidP="00D05520">
            <w:pPr>
              <w:pStyle w:val="23"/>
              <w:spacing w:line="240" w:lineRule="auto"/>
              <w:ind w:firstLine="0"/>
              <w:rPr>
                <w:rFonts w:ascii="Arial" w:hAnsi="Arial" w:cs="Arial"/>
                <w:color w:val="FF0000"/>
                <w:sz w:val="22"/>
                <w:szCs w:val="22"/>
                <w:lang w:val="hy-AM"/>
              </w:rPr>
            </w:pPr>
            <w:r w:rsidRPr="00D05520">
              <w:rPr>
                <w:rFonts w:ascii="Arial" w:hAnsi="Arial" w:cs="Arial"/>
                <w:color w:val="FF0000"/>
                <w:sz w:val="22"/>
                <w:szCs w:val="22"/>
                <w:lang w:val="hy-AM"/>
              </w:rPr>
              <w:t>Капуста</w:t>
            </w:r>
          </w:p>
        </w:tc>
      </w:tr>
      <w:tr w:rsidR="00DF7C18" w:rsidRPr="004A307E" w14:paraId="0D0A5FF5" w14:textId="1B2590A7" w:rsidTr="00936CF4">
        <w:trPr>
          <w:jc w:val="center"/>
        </w:trPr>
        <w:tc>
          <w:tcPr>
            <w:tcW w:w="1530" w:type="dxa"/>
          </w:tcPr>
          <w:p w14:paraId="059D7611" w14:textId="47F085CD"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D067C7">
              <w:t>18</w:t>
            </w:r>
          </w:p>
        </w:tc>
        <w:tc>
          <w:tcPr>
            <w:tcW w:w="2521" w:type="dxa"/>
          </w:tcPr>
          <w:p w14:paraId="04C72A05" w14:textId="7E9DA99C" w:rsidR="00DF7C18" w:rsidRPr="004A307E" w:rsidRDefault="00DF7C18" w:rsidP="00D05520">
            <w:pPr>
              <w:pStyle w:val="23"/>
              <w:spacing w:line="240" w:lineRule="auto"/>
              <w:ind w:firstLine="0"/>
              <w:jc w:val="center"/>
              <w:rPr>
                <w:rFonts w:ascii="Arial" w:hAnsi="Arial" w:cs="Arial"/>
                <w:color w:val="FF0000"/>
                <w:sz w:val="22"/>
                <w:szCs w:val="22"/>
                <w:lang w:val="hy-AM"/>
              </w:rPr>
            </w:pPr>
            <w:r w:rsidRPr="00F73B64">
              <w:t>8000</w:t>
            </w:r>
          </w:p>
        </w:tc>
        <w:tc>
          <w:tcPr>
            <w:tcW w:w="5183" w:type="dxa"/>
          </w:tcPr>
          <w:p w14:paraId="67A3AC00" w14:textId="3AAABA09" w:rsidR="00DF7C18" w:rsidRPr="004A307E" w:rsidRDefault="00DF7C18" w:rsidP="00D05520">
            <w:pPr>
              <w:pStyle w:val="23"/>
              <w:spacing w:line="240" w:lineRule="auto"/>
              <w:ind w:firstLine="0"/>
              <w:rPr>
                <w:rFonts w:ascii="Arial" w:hAnsi="Arial" w:cs="Arial"/>
                <w:color w:val="FF0000"/>
                <w:sz w:val="22"/>
                <w:szCs w:val="22"/>
                <w:lang w:val="en-US"/>
              </w:rPr>
            </w:pPr>
            <w:proofErr w:type="spellStart"/>
            <w:r w:rsidRPr="00D05520">
              <w:rPr>
                <w:rFonts w:ascii="Arial" w:hAnsi="Arial" w:cs="Arial"/>
                <w:color w:val="FF0000"/>
                <w:sz w:val="22"/>
                <w:szCs w:val="22"/>
                <w:lang w:val="en-US"/>
              </w:rPr>
              <w:t>Тыква</w:t>
            </w:r>
            <w:proofErr w:type="spellEnd"/>
          </w:p>
        </w:tc>
      </w:tr>
    </w:tbl>
    <w:p w14:paraId="620FF951"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w:t>
      </w:r>
      <w:r w:rsidRPr="00D05520">
        <w:rPr>
          <w:rFonts w:ascii="GHEA Grapalat" w:hAnsi="GHEA Grapalat"/>
          <w:b/>
          <w:bCs/>
          <w:sz w:val="24"/>
          <w:szCs w:val="24"/>
        </w:rPr>
        <w:t>прочих неценовых</w:t>
      </w:r>
      <w:r w:rsidRPr="009044F1">
        <w:rPr>
          <w:rFonts w:ascii="GHEA Grapalat" w:hAnsi="GHEA Grapalat"/>
          <w:sz w:val="24"/>
          <w:szCs w:val="24"/>
        </w:rPr>
        <w:t xml:space="preserve">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19DC84ED" w14:textId="77777777" w:rsidR="000B2CFA" w:rsidRPr="000811C1" w:rsidRDefault="000B2CFA" w:rsidP="00B46D58">
      <w:pPr>
        <w:pStyle w:val="23"/>
        <w:widowControl w:val="0"/>
        <w:spacing w:after="160" w:line="240" w:lineRule="auto"/>
        <w:ind w:firstLine="567"/>
        <w:rPr>
          <w:rFonts w:ascii="GHEA Grapalat" w:hAnsi="GHEA Grapalat"/>
          <w:sz w:val="24"/>
          <w:szCs w:val="24"/>
        </w:rPr>
      </w:pPr>
    </w:p>
    <w:p w14:paraId="3BE42C2C"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3B7F770A"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406996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2C386F18"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0C0AC1A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13B4575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0887BAD7"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A1784D9"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3506241"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DD64742" w14:textId="77777777"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787B2E" w14:textId="77777777"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191A6323"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2459FDDF"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B6D2AC8"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60EFB2C"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57C6898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696988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A66F58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2AE6C8D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72B29BF1"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915583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2E65D4B"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A95F73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163AB5B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5598C5C"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76A9AA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0FBD0FAF"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630F5376"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100DEC">
        <w:rPr>
          <w:rFonts w:ascii="GHEA Grapalat" w:hAnsi="GHEA Grapalat"/>
        </w:rPr>
        <w:t xml:space="preserve"> </w:t>
      </w:r>
      <w:r w:rsidR="00A425E2" w:rsidRPr="003F2899">
        <w:rPr>
          <w:rFonts w:ascii="GHEA Grapalat" w:hAnsi="GHEA Grapalat"/>
        </w:rPr>
        <w:t>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5E01BA1F"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34E1274"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6526A1CA"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6199E53"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FDB9BC2"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6F357DD"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07E92D3"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2D384D1" w14:textId="77777777" w:rsidR="00096865" w:rsidRPr="009044F1" w:rsidRDefault="0032548E" w:rsidP="00100DEC">
      <w:pPr>
        <w:rPr>
          <w:rFonts w:ascii="GHEA Grapalat" w:hAnsi="GHEA Grapalat"/>
        </w:rPr>
      </w:pPr>
      <w:r w:rsidRPr="00DB4FE3">
        <w:rPr>
          <w:rFonts w:ascii="GHEA Grapalat" w:hAnsi="GHEA Grapalat"/>
        </w:rPr>
        <w:t>_________________</w:t>
      </w:r>
    </w:p>
    <w:p w14:paraId="279B0970"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01C5DA6B"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E58EE5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4BC9E0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63067CC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AECE3A4"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CE5B0CB" w14:textId="77777777" w:rsidR="00B051BE" w:rsidRPr="009044F1" w:rsidRDefault="00B051BE" w:rsidP="00B46D58">
      <w:pPr>
        <w:widowControl w:val="0"/>
        <w:spacing w:after="160"/>
        <w:jc w:val="center"/>
        <w:rPr>
          <w:rFonts w:ascii="GHEA Grapalat" w:hAnsi="GHEA Grapalat"/>
          <w:b/>
        </w:rPr>
      </w:pPr>
    </w:p>
    <w:p w14:paraId="52BC27A6"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749E53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8EB6DFD"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AE731D1"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76400">
        <w:rPr>
          <w:rFonts w:ascii="GHEA Grapalat" w:hAnsi="GHEA Grapalat"/>
          <w:sz w:val="24"/>
          <w:szCs w:val="24"/>
        </w:rPr>
        <w:t>запрос котировок</w:t>
      </w:r>
      <w:r w:rsidRPr="009044F1">
        <w:rPr>
          <w:rFonts w:ascii="GHEA Grapalat" w:hAnsi="GHEA Grapalat"/>
          <w:sz w:val="24"/>
          <w:szCs w:val="24"/>
        </w:rPr>
        <w:t>.</w:t>
      </w:r>
    </w:p>
    <w:p w14:paraId="226EED87" w14:textId="3605BB07" w:rsidR="00A80ECD" w:rsidRPr="00100DEC" w:rsidRDefault="00A80ECD" w:rsidP="008C689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136884" w:rsidRPr="00136884">
        <w:rPr>
          <w:rFonts w:ascii="Sylfaen" w:hAnsi="Sylfaen"/>
          <w:b/>
          <w:sz w:val="24"/>
          <w:szCs w:val="24"/>
          <w:highlight w:val="yellow"/>
        </w:rPr>
        <w:t xml:space="preserve"> </w:t>
      </w:r>
      <w:r w:rsidR="00136884" w:rsidRPr="001C7BCE">
        <w:rPr>
          <w:rFonts w:ascii="Sylfaen" w:hAnsi="Sylfaen"/>
          <w:b/>
          <w:sz w:val="24"/>
          <w:szCs w:val="24"/>
          <w:highlight w:val="yellow"/>
        </w:rPr>
        <w:t>Армавирский регион</w:t>
      </w:r>
      <w:r w:rsidR="00136884" w:rsidRPr="001C7BCE">
        <w:rPr>
          <w:rFonts w:ascii="Sylfaen" w:hAnsi="Sylfaen" w:cs="Sylfaen"/>
          <w:b/>
          <w:sz w:val="24"/>
          <w:szCs w:val="24"/>
          <w:highlight w:val="yellow"/>
        </w:rPr>
        <w:t xml:space="preserve">, </w:t>
      </w:r>
      <w:r w:rsidR="00136884">
        <w:rPr>
          <w:rFonts w:ascii="Sylfaen" w:hAnsi="Sylfaen"/>
          <w:b/>
          <w:sz w:val="24"/>
          <w:szCs w:val="24"/>
          <w:highlight w:val="yellow"/>
          <w:lang w:val="hy-AM"/>
        </w:rPr>
        <w:t>г.Мецамор</w:t>
      </w:r>
      <w:r w:rsidR="00136884" w:rsidRPr="001C7BCE">
        <w:rPr>
          <w:rFonts w:ascii="Sylfaen" w:hAnsi="Sylfaen"/>
          <w:b/>
          <w:i/>
          <w:sz w:val="24"/>
          <w:szCs w:val="24"/>
          <w:highlight w:val="yellow"/>
        </w:rPr>
        <w:t xml:space="preserve"> </w:t>
      </w:r>
      <w:r w:rsidR="00136884" w:rsidRPr="001C7BCE">
        <w:rPr>
          <w:rFonts w:ascii="GHEA Grapalat" w:hAnsi="GHEA Grapalat"/>
          <w:sz w:val="24"/>
          <w:szCs w:val="24"/>
          <w:highlight w:val="yellow"/>
        </w:rPr>
        <w:t xml:space="preserve">" </w:t>
      </w:r>
      <w:r w:rsidR="00136884" w:rsidRPr="001C7BCE">
        <w:rPr>
          <w:rFonts w:ascii="Cambria" w:hAnsi="Cambria" w:cs="Cambria"/>
          <w:sz w:val="24"/>
          <w:szCs w:val="24"/>
          <w:highlight w:val="yellow"/>
        </w:rPr>
        <w:t>не</w:t>
      </w:r>
      <w:r w:rsidR="00136884" w:rsidRPr="001C7BCE">
        <w:rPr>
          <w:rFonts w:ascii="GHEA Grapalat" w:hAnsi="GHEA Grapalat"/>
          <w:sz w:val="24"/>
          <w:szCs w:val="24"/>
          <w:highlight w:val="yellow"/>
        </w:rPr>
        <w:t xml:space="preserve"> </w:t>
      </w:r>
      <w:r w:rsidR="00136884" w:rsidRPr="001C7BCE">
        <w:rPr>
          <w:rFonts w:ascii="Cambria" w:hAnsi="Cambria" w:cs="Cambria"/>
          <w:sz w:val="24"/>
          <w:szCs w:val="24"/>
          <w:highlight w:val="yellow"/>
        </w:rPr>
        <w:t>позднее</w:t>
      </w:r>
      <w:r w:rsidR="00136884" w:rsidRPr="001C7BCE">
        <w:rPr>
          <w:rFonts w:ascii="GHEA Grapalat" w:hAnsi="GHEA Grapalat"/>
          <w:sz w:val="24"/>
          <w:szCs w:val="24"/>
          <w:highlight w:val="yellow"/>
        </w:rPr>
        <w:t xml:space="preserve">, </w:t>
      </w:r>
      <w:r w:rsidR="00136884" w:rsidRPr="001C7BCE">
        <w:rPr>
          <w:rFonts w:ascii="Cambria" w:hAnsi="Cambria" w:cs="Cambria"/>
          <w:sz w:val="24"/>
          <w:szCs w:val="24"/>
          <w:highlight w:val="yellow"/>
        </w:rPr>
        <w:t>чем</w:t>
      </w:r>
      <w:r w:rsidR="00136884" w:rsidRPr="001C7BCE">
        <w:rPr>
          <w:rFonts w:ascii="GHEA Grapalat" w:hAnsi="GHEA Grapalat"/>
          <w:sz w:val="24"/>
          <w:szCs w:val="24"/>
          <w:highlight w:val="yellow"/>
        </w:rPr>
        <w:t xml:space="preserve"> </w:t>
      </w:r>
      <w:r w:rsidR="00136884" w:rsidRPr="001C7BCE">
        <w:rPr>
          <w:rFonts w:ascii="GHEA Grapalat" w:hAnsi="GHEA Grapalat"/>
          <w:b/>
          <w:sz w:val="24"/>
          <w:szCs w:val="24"/>
          <w:highlight w:val="yellow"/>
        </w:rPr>
        <w:t>"</w:t>
      </w:r>
      <w:r w:rsidR="00136884">
        <w:rPr>
          <w:rFonts w:ascii="GHEA Grapalat" w:hAnsi="GHEA Grapalat"/>
          <w:b/>
          <w:highlight w:val="yellow"/>
        </w:rPr>
        <w:t xml:space="preserve"> </w:t>
      </w:r>
      <w:r w:rsidR="00E459F2">
        <w:rPr>
          <w:rFonts w:ascii="GHEA Grapalat" w:hAnsi="GHEA Grapalat"/>
          <w:b/>
          <w:highlight w:val="yellow"/>
          <w:lang w:val="hy-AM"/>
        </w:rPr>
        <w:t>11:00</w:t>
      </w:r>
      <w:r w:rsidR="00136884" w:rsidRPr="001C7BCE">
        <w:rPr>
          <w:rFonts w:ascii="GHEA Grapalat" w:hAnsi="GHEA Grapalat"/>
          <w:b/>
          <w:highlight w:val="yellow"/>
        </w:rPr>
        <w:t xml:space="preserve">" </w:t>
      </w:r>
      <w:r w:rsidR="00136884" w:rsidRPr="001C7BCE">
        <w:rPr>
          <w:rFonts w:ascii="Cambria" w:hAnsi="Cambria" w:cs="Cambria"/>
          <w:b/>
          <w:highlight w:val="yellow"/>
        </w:rPr>
        <w:t>часов</w:t>
      </w:r>
      <w:r w:rsidR="00136884" w:rsidRPr="001C7BCE">
        <w:rPr>
          <w:rFonts w:ascii="GHEA Grapalat" w:hAnsi="GHEA Grapalat"/>
          <w:b/>
          <w:highlight w:val="yellow"/>
        </w:rPr>
        <w:t xml:space="preserve"> "7</w:t>
      </w:r>
      <w:r w:rsidR="00136884" w:rsidRPr="001C7BCE">
        <w:rPr>
          <w:rFonts w:ascii="Courier LatRus" w:hAnsi="Courier LatRus" w:cs="Courier LatRus"/>
          <w:b/>
          <w:highlight w:val="yellow"/>
        </w:rPr>
        <w:t>”</w:t>
      </w:r>
      <w:r w:rsidR="00136884" w:rsidRPr="001C7BCE">
        <w:rPr>
          <w:rFonts w:ascii="GHEA Grapalat" w:hAnsi="GHEA Grapalat"/>
          <w:b/>
          <w:highlight w:val="yellow"/>
        </w:rPr>
        <w:t>-</w:t>
      </w:r>
      <w:r w:rsidR="00136884" w:rsidRPr="001C7BCE">
        <w:rPr>
          <w:rFonts w:ascii="Cambria" w:hAnsi="Cambria" w:cs="Cambria"/>
          <w:b/>
          <w:highlight w:val="yellow"/>
        </w:rPr>
        <w:t>го</w:t>
      </w:r>
      <w:r w:rsidR="00136884" w:rsidRPr="001C7BCE">
        <w:rPr>
          <w:rFonts w:ascii="GHEA Grapalat" w:hAnsi="GHEA Grapalat"/>
          <w:b/>
          <w:highlight w:val="yellow"/>
        </w:rPr>
        <w:t xml:space="preserve"> </w:t>
      </w:r>
      <w:r w:rsidR="00136884" w:rsidRPr="001C7BCE">
        <w:rPr>
          <w:rFonts w:ascii="Cambria" w:hAnsi="Cambria" w:cs="Cambria"/>
          <w:b/>
        </w:rPr>
        <w:t>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14:paraId="44DF03F6" w14:textId="77777777" w:rsidR="007053FE" w:rsidRDefault="00A80ECD" w:rsidP="008C6890">
      <w:pPr>
        <w:pStyle w:val="23"/>
        <w:widowControl w:val="0"/>
        <w:spacing w:after="160" w:line="240" w:lineRule="auto"/>
        <w:ind w:firstLine="567"/>
        <w:rPr>
          <w:rFonts w:ascii="Cambria" w:hAnsi="Cambria"/>
          <w:sz w:val="24"/>
          <w:szCs w:val="24"/>
          <w:lang w:val="hy-AM"/>
        </w:rPr>
      </w:pPr>
      <w:r>
        <w:rPr>
          <w:rFonts w:ascii="GHEA Grapalat" w:hAnsi="GHEA Grapalat"/>
          <w:sz w:val="24"/>
          <w:szCs w:val="24"/>
        </w:rPr>
        <w:t>Заявки на процедуру получает и в журнале регистрации заявок регистрирует секретарь комиссии "</w:t>
      </w:r>
    </w:p>
    <w:p w14:paraId="149B1C47" w14:textId="20CC37C2" w:rsidR="00A80ECD" w:rsidRDefault="007053FE" w:rsidP="007053FE">
      <w:pPr>
        <w:pStyle w:val="23"/>
        <w:widowControl w:val="0"/>
        <w:spacing w:after="160" w:line="240" w:lineRule="auto"/>
        <w:ind w:firstLine="0"/>
        <w:rPr>
          <w:rFonts w:ascii="GHEA Grapalat" w:hAnsi="GHEA Grapalat" w:cs="Sylfaen"/>
          <w:sz w:val="24"/>
          <w:szCs w:val="24"/>
        </w:rPr>
      </w:pPr>
      <w:r>
        <w:rPr>
          <w:rFonts w:ascii="Cambria" w:hAnsi="Cambria"/>
          <w:sz w:val="24"/>
          <w:szCs w:val="24"/>
          <w:lang w:val="hy-AM"/>
        </w:rPr>
        <w:t xml:space="preserve">Нона Акобян </w:t>
      </w:r>
      <w:r w:rsidR="00A80ECD">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1D98872B"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7F863902"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5B46115D"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2A14FE91"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0276DC18"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24E628E9"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2CBC4239"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4D454B70" w14:textId="7777777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14:paraId="766BF382"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669AAAE"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EC590C8"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3C500BA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5DB7B40"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0143CF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372923D" w14:textId="77777777" w:rsidR="0049655D" w:rsidRDefault="0049655D">
      <w:pPr>
        <w:rPr>
          <w:rFonts w:ascii="GHEA Grapalat" w:hAnsi="GHEA Grapalat"/>
          <w:b/>
        </w:rPr>
      </w:pPr>
    </w:p>
    <w:p w14:paraId="2D60F9D7"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C5D721C"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7EFA78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FFB2D47"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5204D5F5"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1E90F7B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7AF30E"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9CB2AF1"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223B24A3"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51F946D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31EDCAD"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204B263"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793C5C20"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BA72180"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5BCF84C"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D8E82C7" w14:textId="77777777" w:rsidR="00FA0E41" w:rsidRPr="009044F1" w:rsidRDefault="00FA0E41" w:rsidP="00B46D58">
      <w:pPr>
        <w:widowControl w:val="0"/>
        <w:spacing w:after="160"/>
        <w:ind w:firstLine="567"/>
        <w:jc w:val="center"/>
        <w:rPr>
          <w:rFonts w:ascii="GHEA Grapalat" w:hAnsi="GHEA Grapalat"/>
          <w:b/>
        </w:rPr>
      </w:pPr>
    </w:p>
    <w:p w14:paraId="0F3C0036"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0BE0CB19" w14:textId="6BCCB0F4"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100DEC">
        <w:rPr>
          <w:rFonts w:ascii="GHEA Grapalat" w:hAnsi="GHEA Grapalat"/>
          <w:sz w:val="24"/>
          <w:szCs w:val="24"/>
        </w:rPr>
        <w:t>7</w:t>
      </w:r>
      <w:r w:rsidRPr="009044F1">
        <w:rPr>
          <w:rFonts w:ascii="GHEA Grapalat" w:hAnsi="GHEA Grapalat"/>
          <w:sz w:val="24"/>
          <w:szCs w:val="24"/>
        </w:rPr>
        <w:t xml:space="preserve">"-ый день в </w:t>
      </w:r>
      <w:r w:rsidRPr="00C20606">
        <w:rPr>
          <w:rFonts w:ascii="GHEA Grapalat" w:hAnsi="GHEA Grapalat"/>
          <w:sz w:val="24"/>
          <w:szCs w:val="24"/>
          <w:highlight w:val="yellow"/>
        </w:rPr>
        <w:t>"</w:t>
      </w:r>
      <w:r w:rsidR="00615FF8">
        <w:rPr>
          <w:rFonts w:ascii="GHEA Grapalat" w:hAnsi="GHEA Grapalat"/>
          <w:sz w:val="24"/>
          <w:szCs w:val="24"/>
          <w:highlight w:val="yellow"/>
          <w:lang w:val="hy-AM"/>
        </w:rPr>
        <w:t>11:00</w:t>
      </w:r>
      <w:r w:rsidRPr="00C20606">
        <w:rPr>
          <w:rFonts w:ascii="GHEA Grapalat" w:hAnsi="GHEA Grapalat"/>
          <w:sz w:val="24"/>
          <w:szCs w:val="24"/>
          <w:highlight w:val="yellow"/>
        </w:rPr>
        <w:t>"</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49DC2964"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1E2CBAB8"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503F312"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390C54A"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13ED9A3A"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1D425DBE"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12FE1E"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71AB924C"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E185FCC"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8200E6B" w14:textId="77777777"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30D5FBA2"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76400">
        <w:rPr>
          <w:rFonts w:ascii="GHEA Grapalat" w:hAnsi="GHEA Grapalat"/>
          <w:i w:val="0"/>
          <w:sz w:val="24"/>
          <w:szCs w:val="24"/>
        </w:rPr>
        <w:t>ЦБ РА</w:t>
      </w:r>
      <w:r w:rsidR="00A01157">
        <w:rPr>
          <w:rFonts w:ascii="GHEA Grapalat" w:hAnsi="GHEA Grapalat"/>
          <w:i w:val="0"/>
          <w:sz w:val="24"/>
          <w:szCs w:val="24"/>
        </w:rPr>
        <w:t>.</w:t>
      </w:r>
    </w:p>
    <w:p w14:paraId="1C234ABF" w14:textId="77777777"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10F75383" w14:textId="77777777"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14:paraId="7B4B7F0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1A5664A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14:paraId="7F610EF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498937C9"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02DEA45"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6C81212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14:paraId="30E17E9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14:paraId="55C2C504" w14:textId="77777777"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w:t>
      </w:r>
      <w:proofErr w:type="spellStart"/>
      <w:r w:rsidR="001E402A" w:rsidRPr="000811C1">
        <w:rPr>
          <w:rFonts w:ascii="GHEA Grapalat" w:hAnsi="GHEA Grapalat"/>
          <w:sz w:val="24"/>
          <w:szCs w:val="24"/>
        </w:rPr>
        <w:t>предусмотрения</w:t>
      </w:r>
      <w:proofErr w:type="spellEnd"/>
      <w:r w:rsidR="001E402A" w:rsidRPr="000811C1">
        <w:rPr>
          <w:rFonts w:ascii="GHEA Grapalat" w:hAnsi="GHEA Grapalat"/>
          <w:sz w:val="24"/>
          <w:szCs w:val="24"/>
        </w:rPr>
        <w:t xml:space="preserve">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2C0D19F3" w14:textId="77777777"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0DA93D8C" w14:textId="77777777"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30AAD52A"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24C073AB"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06221E92"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65FB8A66"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DF95034" w14:textId="77777777"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086E355"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1CC2B3E"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00A3AA91"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1D32344"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BFCB016"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67FC0CCD" w14:textId="77777777"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14:paraId="4B83FDAC"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1A78A3A" w14:textId="77777777"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336E854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1FB9CBB"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CB884A8"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DC5E8E3"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C842DB8"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5DAE35A"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4950E908"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008C2FB"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B2CE051"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73A641B0"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C32FAF7"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AD2C3A6" w14:textId="77777777"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100DEC">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2A8A30D" w14:textId="77777777"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A840B33"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6AEAFCB"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669AD9C8"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DA1C218" w14:textId="77777777" w:rsidR="00B47535" w:rsidRDefault="00B47535">
      <w:pPr>
        <w:rPr>
          <w:rFonts w:ascii="GHEA Grapalat" w:hAnsi="GHEA Grapalat"/>
          <w:b/>
        </w:rPr>
      </w:pPr>
      <w:r>
        <w:rPr>
          <w:rFonts w:ascii="GHEA Grapalat" w:hAnsi="GHEA Grapalat"/>
          <w:b/>
        </w:rPr>
        <w:br w:type="page"/>
      </w:r>
    </w:p>
    <w:p w14:paraId="219FF6E6"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0CFA9C7"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9B0F111"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41CCE5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026115E"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F750A7C"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81FE787"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1B01ED87"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4021276" w14:textId="77777777"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646B97" w:rsidRPr="00F818E0">
        <w:rPr>
          <w:rFonts w:ascii="GHEA Grapalat" w:hAnsi="GHEA Grapalat"/>
        </w:rPr>
        <w:t>дней</w:t>
      </w:r>
      <w:proofErr w:type="gramEnd"/>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14:paraId="4E8AF81B" w14:textId="7777777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w:t>
      </w:r>
      <w:r w:rsidR="00100DEC">
        <w:rPr>
          <w:rFonts w:ascii="GHEA Grapalat" w:hAnsi="GHEA Grapalat"/>
        </w:rPr>
        <w:t>ожение 4. 2) или наличных денег</w:t>
      </w:r>
      <w:r w:rsidR="003D57AD" w:rsidRPr="00174059">
        <w:rPr>
          <w:rFonts w:ascii="GHEA Grapalat" w:hAnsi="GHEA Grapalat"/>
        </w:rPr>
        <w:t>.</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445D0956"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03C06CD"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9DDC927" w14:textId="77777777"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w:t>
      </w:r>
      <w:r w:rsidR="00100DEC">
        <w:rPr>
          <w:rFonts w:ascii="GHEA Grapalat" w:hAnsi="GHEA Grapalat" w:cs="Sylfaen"/>
        </w:rPr>
        <w:t>.</w:t>
      </w:r>
    </w:p>
    <w:p w14:paraId="2C7ABF7A"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C106AC8" w14:textId="77777777"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100DEC" w:rsidRPr="00100DEC">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1CDD7517"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76E1C5B3" w14:textId="77777777"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100DEC">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4E6A55C5"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60693637"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F51B90B" w14:textId="77777777"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D34A566" w14:textId="77777777"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14:paraId="27BA220F"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2AB9516C" w14:textId="77777777" w:rsidR="003D5CAF" w:rsidRPr="009044F1" w:rsidRDefault="003D5CAF" w:rsidP="005066AC">
      <w:pPr>
        <w:rPr>
          <w:rFonts w:ascii="GHEA Grapalat" w:hAnsi="GHEA Grapalat" w:cs="Arial"/>
          <w:b/>
        </w:rPr>
      </w:pPr>
    </w:p>
    <w:p w14:paraId="22756A0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D70BD6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91EB06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14:paraId="6961F15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6D73E6C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26A24A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D0D2750" w14:textId="77777777" w:rsidR="00C54730" w:rsidRPr="00182C2E" w:rsidRDefault="00C54730" w:rsidP="00C54730">
      <w:pPr>
        <w:jc w:val="center"/>
        <w:rPr>
          <w:rFonts w:ascii="GHEA Grapalat" w:hAnsi="GHEA Grapalat"/>
          <w:b/>
        </w:rPr>
      </w:pPr>
    </w:p>
    <w:p w14:paraId="4CA9D937"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2AFEF2D1" w14:textId="77777777" w:rsidR="00C54730" w:rsidRPr="00182C2E" w:rsidRDefault="00C54730" w:rsidP="00C54730">
      <w:pPr>
        <w:jc w:val="center"/>
        <w:rPr>
          <w:rFonts w:ascii="GHEA Grapalat" w:hAnsi="GHEA Grapalat"/>
          <w:b/>
        </w:rPr>
      </w:pPr>
    </w:p>
    <w:p w14:paraId="11B5FB9E"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0D829F03"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71AFBEC"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113F71AA"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9F853EF"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6B8D51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BD4727C"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038B451"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4A6A8D3F"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74B9939C"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E60ACD4"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2DD2FCE3"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23C48F7"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DC7DD8F"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78B88C5"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F0AD4E4"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D961B2E"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29D5A00"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99284DE"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50034CF"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3F69BEC"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6C8ABD0"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6B7426CC"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620150F3"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78B6965"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A572FD7"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DD33761" w14:textId="77777777" w:rsidR="00AE679C" w:rsidRPr="009044F1" w:rsidRDefault="00AE679C" w:rsidP="00B46D58">
      <w:pPr>
        <w:widowControl w:val="0"/>
        <w:spacing w:after="160"/>
        <w:jc w:val="center"/>
        <w:rPr>
          <w:rFonts w:ascii="GHEA Grapalat" w:hAnsi="GHEA Grapalat" w:cs="Sylfaen"/>
          <w:b/>
        </w:rPr>
      </w:pPr>
    </w:p>
    <w:p w14:paraId="1B0049C6" w14:textId="77777777" w:rsidR="004373E3" w:rsidRDefault="004373E3" w:rsidP="00B46D58">
      <w:pPr>
        <w:rPr>
          <w:rFonts w:ascii="GHEA Grapalat" w:hAnsi="GHEA Grapalat"/>
          <w:b/>
        </w:rPr>
      </w:pPr>
      <w:r>
        <w:rPr>
          <w:rFonts w:ascii="GHEA Grapalat" w:hAnsi="GHEA Grapalat"/>
          <w:b/>
        </w:rPr>
        <w:br w:type="page"/>
      </w:r>
    </w:p>
    <w:p w14:paraId="751AF9FB"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6F51636" w14:textId="77777777" w:rsidR="008842CE" w:rsidRPr="00374F4A" w:rsidRDefault="008842CE" w:rsidP="00B46D58">
      <w:pPr>
        <w:widowControl w:val="0"/>
        <w:spacing w:after="160"/>
        <w:jc w:val="center"/>
        <w:rPr>
          <w:rFonts w:ascii="GHEA Grapalat" w:hAnsi="GHEA Grapalat"/>
          <w:b/>
        </w:rPr>
      </w:pPr>
    </w:p>
    <w:p w14:paraId="2361CB31"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76400">
        <w:rPr>
          <w:rFonts w:ascii="GHEA Grapalat" w:hAnsi="GHEA Grapalat"/>
          <w:b/>
        </w:rPr>
        <w:t>ЗАПРОС КОТИРОВОК</w:t>
      </w:r>
    </w:p>
    <w:p w14:paraId="79BCEBC4" w14:textId="77777777" w:rsidR="00096865" w:rsidRPr="009044F1" w:rsidRDefault="00096865" w:rsidP="00B46D58">
      <w:pPr>
        <w:widowControl w:val="0"/>
        <w:spacing w:after="160"/>
        <w:jc w:val="center"/>
        <w:rPr>
          <w:rFonts w:ascii="GHEA Grapalat" w:hAnsi="GHEA Grapalat"/>
        </w:rPr>
      </w:pPr>
    </w:p>
    <w:p w14:paraId="5FADBDA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751AED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3AC9180"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67B7F"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6CC801E" w14:textId="77777777" w:rsidR="008F15B9" w:rsidRDefault="008F15B9" w:rsidP="00B46D58">
      <w:pPr>
        <w:widowControl w:val="0"/>
        <w:spacing w:after="160"/>
        <w:jc w:val="center"/>
        <w:rPr>
          <w:rFonts w:ascii="GHEA Grapalat" w:hAnsi="GHEA Grapalat"/>
          <w:b/>
        </w:rPr>
      </w:pPr>
    </w:p>
    <w:p w14:paraId="0E5BD598" w14:textId="77777777" w:rsidR="008F15B9" w:rsidRDefault="008F15B9" w:rsidP="00B46D58">
      <w:pPr>
        <w:widowControl w:val="0"/>
        <w:spacing w:after="160"/>
        <w:jc w:val="center"/>
        <w:rPr>
          <w:rFonts w:ascii="GHEA Grapalat" w:hAnsi="GHEA Grapalat"/>
          <w:b/>
        </w:rPr>
      </w:pPr>
    </w:p>
    <w:p w14:paraId="741DE1C3"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96AE2DC"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48DF6D9"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6543D65F"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7683D7CB"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3AFA8C6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14:paraId="38E9C08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A8B1AAF"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458B9526"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16E5AA19" w14:textId="77777777"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100DEC">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3BB4C04"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35FDB24"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4F66DBEE"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381009D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5A5712F0"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597E6F1B"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62794A8E"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22E0B11" w14:textId="77777777" w:rsidR="00ED59E0" w:rsidRDefault="00ED59E0" w:rsidP="00B46D58">
      <w:pPr>
        <w:widowControl w:val="0"/>
        <w:tabs>
          <w:tab w:val="left" w:pos="1134"/>
        </w:tabs>
        <w:spacing w:after="160"/>
        <w:ind w:firstLine="567"/>
        <w:jc w:val="both"/>
        <w:rPr>
          <w:rFonts w:ascii="GHEA Grapalat" w:hAnsi="GHEA Grapalat"/>
        </w:rPr>
      </w:pPr>
    </w:p>
    <w:p w14:paraId="1B6B7115" w14:textId="77777777" w:rsidR="00ED59E0" w:rsidRDefault="00ED59E0" w:rsidP="00B46D58">
      <w:pPr>
        <w:widowControl w:val="0"/>
        <w:tabs>
          <w:tab w:val="left" w:pos="1134"/>
        </w:tabs>
        <w:spacing w:after="160"/>
        <w:ind w:firstLine="567"/>
        <w:jc w:val="both"/>
        <w:rPr>
          <w:rFonts w:ascii="GHEA Grapalat" w:hAnsi="GHEA Grapalat"/>
        </w:rPr>
      </w:pPr>
    </w:p>
    <w:p w14:paraId="03DDE74F" w14:textId="77777777" w:rsidR="00ED59E0" w:rsidRPr="00E267E5" w:rsidRDefault="00ED59E0" w:rsidP="00B46D58">
      <w:pPr>
        <w:widowControl w:val="0"/>
        <w:tabs>
          <w:tab w:val="left" w:pos="1134"/>
        </w:tabs>
        <w:spacing w:after="160"/>
        <w:ind w:firstLine="567"/>
        <w:jc w:val="both"/>
        <w:rPr>
          <w:rFonts w:ascii="GHEA Grapalat" w:hAnsi="GHEA Grapalat"/>
        </w:rPr>
      </w:pPr>
    </w:p>
    <w:p w14:paraId="72FF6969"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B7BC55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664DD572"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53025D84"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CCA6866" w14:textId="77777777" w:rsidR="00100DEC" w:rsidRDefault="00100DEC" w:rsidP="00B46D58">
      <w:pPr>
        <w:pStyle w:val="norm"/>
        <w:widowControl w:val="0"/>
        <w:spacing w:after="160" w:line="240" w:lineRule="auto"/>
        <w:ind w:firstLine="284"/>
        <w:jc w:val="right"/>
        <w:rPr>
          <w:rFonts w:ascii="GHEA Grapalat" w:hAnsi="GHEA Grapalat"/>
          <w:b/>
          <w:sz w:val="24"/>
          <w:szCs w:val="24"/>
        </w:rPr>
      </w:pPr>
    </w:p>
    <w:p w14:paraId="1C13C38F" w14:textId="77777777" w:rsidR="00100DEC" w:rsidRDefault="00100DEC" w:rsidP="00B46D58">
      <w:pPr>
        <w:pStyle w:val="norm"/>
        <w:widowControl w:val="0"/>
        <w:spacing w:after="160" w:line="240" w:lineRule="auto"/>
        <w:ind w:firstLine="284"/>
        <w:jc w:val="right"/>
        <w:rPr>
          <w:rFonts w:ascii="GHEA Grapalat" w:hAnsi="GHEA Grapalat"/>
          <w:b/>
          <w:sz w:val="24"/>
          <w:szCs w:val="24"/>
        </w:rPr>
      </w:pPr>
    </w:p>
    <w:p w14:paraId="3D4208C3" w14:textId="77777777" w:rsidR="00C20606" w:rsidRDefault="00C20606" w:rsidP="00B46D58">
      <w:pPr>
        <w:pStyle w:val="norm"/>
        <w:widowControl w:val="0"/>
        <w:spacing w:after="160" w:line="240" w:lineRule="auto"/>
        <w:ind w:firstLine="284"/>
        <w:jc w:val="right"/>
        <w:rPr>
          <w:rFonts w:ascii="GHEA Grapalat" w:hAnsi="GHEA Grapalat"/>
          <w:b/>
          <w:sz w:val="24"/>
          <w:szCs w:val="24"/>
        </w:rPr>
      </w:pPr>
    </w:p>
    <w:p w14:paraId="2956E314" w14:textId="77777777" w:rsidR="00C20606" w:rsidRDefault="00C20606" w:rsidP="00B46D58">
      <w:pPr>
        <w:pStyle w:val="norm"/>
        <w:widowControl w:val="0"/>
        <w:spacing w:after="160" w:line="240" w:lineRule="auto"/>
        <w:ind w:firstLine="284"/>
        <w:jc w:val="right"/>
        <w:rPr>
          <w:rFonts w:ascii="GHEA Grapalat" w:hAnsi="GHEA Grapalat"/>
          <w:b/>
          <w:sz w:val="24"/>
          <w:szCs w:val="24"/>
        </w:rPr>
      </w:pPr>
    </w:p>
    <w:p w14:paraId="05523FA0" w14:textId="77777777" w:rsidR="00C20606" w:rsidRDefault="00C20606" w:rsidP="00B46D58">
      <w:pPr>
        <w:pStyle w:val="norm"/>
        <w:widowControl w:val="0"/>
        <w:spacing w:after="160" w:line="240" w:lineRule="auto"/>
        <w:ind w:firstLine="284"/>
        <w:jc w:val="right"/>
        <w:rPr>
          <w:rFonts w:ascii="GHEA Grapalat" w:hAnsi="GHEA Grapalat"/>
          <w:b/>
          <w:sz w:val="24"/>
          <w:szCs w:val="24"/>
        </w:rPr>
      </w:pPr>
    </w:p>
    <w:p w14:paraId="3F5F89EF" w14:textId="77777777" w:rsidR="00100DEC" w:rsidRDefault="00100DEC" w:rsidP="00B46D58">
      <w:pPr>
        <w:pStyle w:val="norm"/>
        <w:widowControl w:val="0"/>
        <w:spacing w:after="160" w:line="240" w:lineRule="auto"/>
        <w:ind w:firstLine="284"/>
        <w:jc w:val="right"/>
        <w:rPr>
          <w:rFonts w:ascii="GHEA Grapalat" w:hAnsi="GHEA Grapalat"/>
          <w:b/>
          <w:sz w:val="24"/>
          <w:szCs w:val="24"/>
        </w:rPr>
      </w:pPr>
    </w:p>
    <w:p w14:paraId="4F3B6120"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3409F785" w14:textId="03BB4E11"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76400">
        <w:rPr>
          <w:rFonts w:ascii="GHEA Grapalat" w:hAnsi="GHEA Grapalat"/>
          <w:b/>
          <w:sz w:val="24"/>
          <w:szCs w:val="24"/>
        </w:rPr>
        <w:t>запрос котировок</w:t>
      </w:r>
      <w:r w:rsidR="00123294" w:rsidRPr="00BF4E90">
        <w:rPr>
          <w:rFonts w:ascii="GHEA Grapalat" w:hAnsi="GHEA Grapalat" w:cs="Arial"/>
          <w:b/>
          <w:sz w:val="24"/>
          <w:szCs w:val="24"/>
        </w:rPr>
        <w:br/>
      </w:r>
      <w:r w:rsidR="001E71EC">
        <w:rPr>
          <w:rFonts w:ascii="Times New Roman" w:hAnsi="Times New Roman"/>
          <w:b/>
          <w:sz w:val="24"/>
          <w:szCs w:val="24"/>
          <w:highlight w:val="yellow"/>
        </w:rPr>
        <w:t>ՀՀԱՄՄՀ-ԱԼՄ-ԳՀԱՊՁԲ-22/03</w:t>
      </w:r>
      <w:r w:rsidR="001D1216">
        <w:rPr>
          <w:rFonts w:ascii="Times New Roman" w:hAnsi="Times New Roman"/>
          <w:b/>
          <w:sz w:val="24"/>
          <w:szCs w:val="24"/>
          <w:highlight w:val="yellow"/>
        </w:rPr>
        <w:t xml:space="preserve">       </w:t>
      </w:r>
      <w:r w:rsidR="00BA0509" w:rsidRPr="00BA0509">
        <w:rPr>
          <w:rFonts w:ascii="GHEA Grapalat" w:hAnsi="GHEA Grapalat"/>
          <w:b/>
          <w:sz w:val="24"/>
          <w:szCs w:val="24"/>
        </w:rPr>
        <w:t xml:space="preserve"> </w:t>
      </w:r>
      <w:r w:rsidRPr="00374F4A">
        <w:rPr>
          <w:rFonts w:ascii="GHEA Grapalat" w:hAnsi="GHEA Grapalat"/>
          <w:b/>
          <w:sz w:val="24"/>
          <w:szCs w:val="24"/>
        </w:rPr>
        <w:t xml:space="preserve">под кодом </w:t>
      </w:r>
    </w:p>
    <w:p w14:paraId="7D697C8F" w14:textId="77777777" w:rsidR="00B2572B" w:rsidRPr="00374F4A" w:rsidRDefault="00B2572B" w:rsidP="00B46D58">
      <w:pPr>
        <w:widowControl w:val="0"/>
        <w:spacing w:after="120"/>
        <w:jc w:val="center"/>
        <w:rPr>
          <w:rFonts w:ascii="GHEA Grapalat" w:hAnsi="GHEA Grapalat" w:cs="Sylfaen"/>
          <w:b/>
        </w:rPr>
      </w:pPr>
    </w:p>
    <w:p w14:paraId="52DC7295"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6E24A90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7640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0F763948" w14:textId="77777777" w:rsidR="00B2572B" w:rsidRPr="00374F4A" w:rsidRDefault="00B2572B" w:rsidP="00B46D58">
      <w:pPr>
        <w:widowControl w:val="0"/>
        <w:spacing w:after="120"/>
        <w:jc w:val="center"/>
        <w:rPr>
          <w:rFonts w:ascii="GHEA Grapalat" w:hAnsi="GHEA Grapalat"/>
        </w:rPr>
      </w:pPr>
    </w:p>
    <w:p w14:paraId="458045D0"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503216A"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425CC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912FCAB"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6874316B" w14:textId="1DD7E083"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4F0DB7" w:rsidRPr="004F0DB7">
        <w:rPr>
          <w:rFonts w:ascii="Sylfaen" w:hAnsi="Sylfaen" w:cs="Sylfaen"/>
          <w:i/>
          <w:highlight w:val="yellow"/>
          <w:lang w:val="af-ZA"/>
        </w:rPr>
        <w:t xml:space="preserve"> </w:t>
      </w:r>
      <w:r w:rsidR="001D1216">
        <w:rPr>
          <w:rFonts w:ascii="Sylfaen" w:hAnsi="Sylfaen" w:cs="Sylfaen"/>
          <w:i/>
          <w:highlight w:val="yellow"/>
          <w:lang w:val="af-ZA"/>
        </w:rPr>
        <w:t>ՀՀԱՄՄՀ-ԱԼՄ-ԳՀ</w:t>
      </w:r>
      <w:r w:rsidR="001E71EC">
        <w:rPr>
          <w:rFonts w:ascii="Sylfaen" w:hAnsi="Sylfaen" w:cs="Sylfaen"/>
          <w:i/>
          <w:highlight w:val="yellow"/>
          <w:lang w:val="af-ZA"/>
        </w:rPr>
        <w:t>ԱՊՁԲ-22/03</w:t>
      </w:r>
      <w:r w:rsidR="001D1216">
        <w:rPr>
          <w:rFonts w:ascii="Sylfaen" w:hAnsi="Sylfaen" w:cs="Sylfaen"/>
          <w:i/>
          <w:highlight w:val="yellow"/>
          <w:lang w:val="af-ZA"/>
        </w:rPr>
        <w:t xml:space="preserve">       </w:t>
      </w:r>
    </w:p>
    <w:p w14:paraId="4C98B51B"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968A17B"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E07A8E6"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66E768C1"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6AA8EDA"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683719C2"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4E41C24" w14:textId="77777777" w:rsidR="000612B9" w:rsidRDefault="000612B9" w:rsidP="00B46D58">
      <w:pPr>
        <w:jc w:val="both"/>
        <w:rPr>
          <w:rFonts w:ascii="GHEA Grapalat" w:hAnsi="GHEA Grapalat"/>
        </w:rPr>
      </w:pPr>
    </w:p>
    <w:p w14:paraId="5E1863C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68B97754"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E23B2C6" w14:textId="77777777" w:rsidR="000612B9" w:rsidRDefault="000612B9" w:rsidP="00B46D58">
      <w:pPr>
        <w:jc w:val="both"/>
        <w:rPr>
          <w:rFonts w:ascii="GHEA Grapalat" w:hAnsi="GHEA Grapalat"/>
        </w:rPr>
      </w:pPr>
    </w:p>
    <w:p w14:paraId="2A8E26EE"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A783980"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142B073" w14:textId="77777777" w:rsidR="00B138F3" w:rsidRDefault="00B138F3" w:rsidP="00B46D58">
      <w:pPr>
        <w:jc w:val="both"/>
        <w:rPr>
          <w:rFonts w:ascii="GHEA Grapalat" w:hAnsi="GHEA Grapalat"/>
        </w:rPr>
      </w:pPr>
    </w:p>
    <w:p w14:paraId="56781A85"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589E4BFD"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BD6036C" w14:textId="77777777" w:rsidR="00B138F3" w:rsidRDefault="00B138F3" w:rsidP="00F96993">
      <w:pPr>
        <w:jc w:val="both"/>
        <w:rPr>
          <w:rFonts w:ascii="GHEA Grapalat" w:hAnsi="GHEA Grapalat"/>
        </w:rPr>
      </w:pPr>
    </w:p>
    <w:p w14:paraId="6C4E3041"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E9E2EA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65701B53" w14:textId="77777777" w:rsidR="00B16483" w:rsidRDefault="00B16483" w:rsidP="00F96993">
      <w:pPr>
        <w:jc w:val="both"/>
        <w:rPr>
          <w:rFonts w:ascii="GHEA Grapalat" w:hAnsi="GHEA Grapalat"/>
          <w:sz w:val="18"/>
          <w:szCs w:val="18"/>
        </w:rPr>
      </w:pPr>
    </w:p>
    <w:p w14:paraId="18D51F83"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326AEB2"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E08AECB" w14:textId="77777777" w:rsidR="00B16483" w:rsidRPr="00D3436F" w:rsidRDefault="00B16483" w:rsidP="00B16483">
      <w:pPr>
        <w:tabs>
          <w:tab w:val="left" w:pos="7371"/>
        </w:tabs>
        <w:spacing w:after="160"/>
        <w:ind w:left="3544" w:firstLine="3"/>
        <w:jc w:val="both"/>
        <w:rPr>
          <w:rFonts w:ascii="GHEA Grapalat" w:hAnsi="GHEA Grapalat"/>
          <w:sz w:val="16"/>
        </w:rPr>
      </w:pPr>
    </w:p>
    <w:p w14:paraId="6E266A3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52C5192B"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E635D29" w14:textId="3361C6CB"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376400">
        <w:rPr>
          <w:rFonts w:ascii="GHEA Grapalat" w:hAnsi="GHEA Grapalat"/>
        </w:rPr>
        <w:t>запрос котировок</w:t>
      </w:r>
      <w:r w:rsidRPr="003D58E1">
        <w:rPr>
          <w:rFonts w:ascii="GHEA Grapalat" w:hAnsi="GHEA Grapalat"/>
        </w:rPr>
        <w:t xml:space="preserve"> под кодом</w:t>
      </w:r>
      <w:r w:rsidR="006A5014" w:rsidRPr="006A5014">
        <w:rPr>
          <w:rFonts w:ascii="Sylfaen" w:hAnsi="Sylfaen" w:cs="Sylfaen"/>
          <w:i/>
          <w:highlight w:val="yellow"/>
          <w:lang w:val="af-ZA"/>
        </w:rPr>
        <w:t xml:space="preserve"> </w:t>
      </w:r>
      <w:r w:rsidR="001E71EC">
        <w:rPr>
          <w:rFonts w:ascii="Sylfaen" w:hAnsi="Sylfaen" w:cs="Sylfaen"/>
          <w:i/>
          <w:highlight w:val="yellow"/>
          <w:lang w:val="af-ZA"/>
        </w:rPr>
        <w:t>ՀՀԱՄՄՀ-ԱԼՄ-ԳՀԱՊՁԲ-22/03</w:t>
      </w:r>
      <w:r w:rsidR="001D1216">
        <w:rPr>
          <w:rFonts w:ascii="Sylfaen" w:hAnsi="Sylfaen" w:cs="Sylfaen"/>
          <w:i/>
          <w:highlight w:val="yellow"/>
          <w:lang w:val="af-ZA"/>
        </w:rPr>
        <w:t xml:space="preserve">       </w:t>
      </w:r>
      <w:proofErr w:type="gramStart"/>
      <w:r w:rsidR="00314231" w:rsidRPr="00A71D81">
        <w:rPr>
          <w:rFonts w:ascii="GHEA Grapalat" w:hAnsi="GHEA Grapalat"/>
          <w:i/>
          <w:u w:val="single"/>
          <w:lang w:val="af-ZA"/>
        </w:rPr>
        <w:t xml:space="preserve">  </w:t>
      </w:r>
      <w:r w:rsidRPr="003D58E1">
        <w:rPr>
          <w:rFonts w:ascii="GHEA Grapalat" w:hAnsi="GHEA Grapalat"/>
        </w:rPr>
        <w:t>,</w:t>
      </w:r>
      <w:r w:rsidR="00A90FCD" w:rsidRPr="003D58E1">
        <w:rPr>
          <w:rFonts w:ascii="GHEA Grapalat" w:hAnsi="GHEA Grapalat"/>
        </w:rPr>
        <w:t>и</w:t>
      </w:r>
      <w:proofErr w:type="gramEnd"/>
      <w:r w:rsidR="00A90FCD" w:rsidRPr="003D58E1">
        <w:rPr>
          <w:rFonts w:ascii="GHEA Grapalat" w:hAnsi="GHEA Grapalat"/>
        </w:rPr>
        <w:t xml:space="preserve">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74F9E63A" w14:textId="271752A6" w:rsidR="006B3E56" w:rsidRPr="00314231" w:rsidRDefault="006B3E56" w:rsidP="00767683">
      <w:pPr>
        <w:pStyle w:val="aff"/>
        <w:widowControl w:val="0"/>
        <w:numPr>
          <w:ilvl w:val="0"/>
          <w:numId w:val="22"/>
        </w:numPr>
        <w:tabs>
          <w:tab w:val="left" w:pos="567"/>
        </w:tabs>
        <w:spacing w:after="160"/>
        <w:jc w:val="both"/>
        <w:rPr>
          <w:rFonts w:ascii="GHEA Grapalat" w:hAnsi="GHEA Grapalat"/>
        </w:rPr>
      </w:pPr>
      <w:r w:rsidRPr="00314231">
        <w:rPr>
          <w:rFonts w:ascii="GHEA Grapalat" w:hAnsi="GHEA Grapalat"/>
        </w:rPr>
        <w:t xml:space="preserve">в рамках участия в </w:t>
      </w:r>
      <w:r w:rsidR="00376400" w:rsidRPr="00314231">
        <w:rPr>
          <w:rFonts w:ascii="GHEA Grapalat" w:hAnsi="GHEA Grapalat"/>
        </w:rPr>
        <w:t>запросе котировок</w:t>
      </w:r>
      <w:r w:rsidR="00305944" w:rsidRPr="00314231">
        <w:rPr>
          <w:rFonts w:ascii="GHEA Grapalat" w:hAnsi="GHEA Grapalat"/>
        </w:rPr>
        <w:t xml:space="preserve"> </w:t>
      </w:r>
      <w:r w:rsidRPr="00314231">
        <w:rPr>
          <w:rFonts w:ascii="GHEA Grapalat" w:hAnsi="GHEA Grapalat"/>
        </w:rPr>
        <w:t xml:space="preserve">под кодом </w:t>
      </w:r>
      <w:r w:rsidR="001E71EC">
        <w:rPr>
          <w:rFonts w:ascii="Sylfaen" w:hAnsi="Sylfaen" w:cs="Sylfaen"/>
          <w:i/>
          <w:highlight w:val="yellow"/>
          <w:lang w:val="af-ZA"/>
        </w:rPr>
        <w:t>ՀՀԱՄՄՀ-ԱԼՄ-ԳՀԱՊՁԲ-22/03</w:t>
      </w:r>
      <w:r w:rsidR="001D1216">
        <w:rPr>
          <w:rFonts w:ascii="Sylfaen" w:hAnsi="Sylfaen" w:cs="Sylfaen"/>
          <w:i/>
          <w:highlight w:val="yellow"/>
          <w:lang w:val="af-ZA"/>
        </w:rPr>
        <w:t xml:space="preserve">       </w:t>
      </w:r>
      <w:r w:rsidR="006A5014" w:rsidRPr="006A5014">
        <w:t xml:space="preserve"> </w:t>
      </w:r>
      <w:r w:rsidRPr="006A5014">
        <w:t>не</w:t>
      </w:r>
      <w:r w:rsidRPr="00314231">
        <w:rPr>
          <w:rFonts w:ascii="GHEA Grapalat" w:hAnsi="GHEA Grapalat"/>
        </w:rPr>
        <w:t xml:space="preserve"> допускал и (или) не допустит</w:t>
      </w:r>
      <w:r w:rsidR="00024FA3" w:rsidRPr="00314231">
        <w:rPr>
          <w:rFonts w:ascii="GHEA Grapalat" w:hAnsi="GHEA Grapalat"/>
        </w:rPr>
        <w:t xml:space="preserve"> </w:t>
      </w:r>
      <w:r w:rsidR="00024FA3" w:rsidRPr="00314231">
        <w:rPr>
          <w:rFonts w:ascii="GHEA Grapalat" w:hAnsi="GHEA Grapalat"/>
          <w:lang w:val="hy-AM"/>
        </w:rPr>
        <w:t>недобросовестн</w:t>
      </w:r>
      <w:r w:rsidR="00024FA3" w:rsidRPr="00314231">
        <w:rPr>
          <w:rFonts w:ascii="GHEA Grapalat" w:hAnsi="GHEA Grapalat"/>
        </w:rPr>
        <w:t>ой</w:t>
      </w:r>
      <w:r w:rsidR="00024FA3" w:rsidRPr="00314231">
        <w:rPr>
          <w:rFonts w:ascii="GHEA Grapalat" w:hAnsi="GHEA Grapalat"/>
          <w:lang w:val="hy-AM"/>
        </w:rPr>
        <w:t xml:space="preserve"> конкуренци</w:t>
      </w:r>
      <w:r w:rsidR="00024FA3" w:rsidRPr="00314231">
        <w:rPr>
          <w:rFonts w:ascii="GHEA Grapalat" w:hAnsi="GHEA Grapalat"/>
        </w:rPr>
        <w:t>и,</w:t>
      </w:r>
      <w:r w:rsidRPr="00314231">
        <w:rPr>
          <w:rFonts w:ascii="GHEA Grapalat" w:hAnsi="GHEA Grapalat"/>
        </w:rPr>
        <w:t xml:space="preserve"> злоупотребления доминирующим положением и </w:t>
      </w:r>
      <w:proofErr w:type="spellStart"/>
      <w:r w:rsidRPr="00314231">
        <w:rPr>
          <w:rFonts w:ascii="GHEA Grapalat" w:hAnsi="GHEA Grapalat"/>
        </w:rPr>
        <w:t>антиконкурентного</w:t>
      </w:r>
      <w:proofErr w:type="spellEnd"/>
      <w:r w:rsidRPr="00314231">
        <w:rPr>
          <w:rFonts w:ascii="GHEA Grapalat" w:hAnsi="GHEA Grapalat"/>
        </w:rPr>
        <w:t xml:space="preserve"> соглашения,</w:t>
      </w:r>
    </w:p>
    <w:p w14:paraId="3202347C"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76400">
        <w:rPr>
          <w:rFonts w:ascii="GHEA Grapalat" w:hAnsi="GHEA Grapalat"/>
        </w:rPr>
        <w:t>запрос котировок</w:t>
      </w:r>
      <w:r>
        <w:rPr>
          <w:rFonts w:ascii="GHEA Grapalat" w:hAnsi="GHEA Grapalat"/>
        </w:rPr>
        <w:t xml:space="preserve"> случая     одновременного </w:t>
      </w:r>
    </w:p>
    <w:p w14:paraId="19A444CD"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DF03873"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3B274A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0324BEA"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49725A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158C42C0" w14:textId="77777777"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40E97360"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6FC097C"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1E04AB32"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34286C24" w14:textId="77777777" w:rsidR="00923711" w:rsidRDefault="00923711">
      <w:pPr>
        <w:rPr>
          <w:rFonts w:ascii="GHEA Grapalat" w:hAnsi="GHEA Grapalat"/>
        </w:rPr>
      </w:pPr>
    </w:p>
    <w:p w14:paraId="0DC965CA" w14:textId="77777777" w:rsidR="00110534" w:rsidRDefault="00F36AD3" w:rsidP="00B46D58">
      <w:pPr>
        <w:jc w:val="both"/>
        <w:rPr>
          <w:rFonts w:ascii="GHEA Grapalat" w:hAnsi="GHEA Grapalat"/>
        </w:rPr>
      </w:pPr>
      <w:r>
        <w:rPr>
          <w:rFonts w:ascii="GHEA Grapalat" w:hAnsi="GHEA Grapalat"/>
        </w:rPr>
        <w:t xml:space="preserve"> </w:t>
      </w:r>
    </w:p>
    <w:p w14:paraId="0252BF84"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3B89E938"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34C4E103"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FF90E7F" w14:textId="77777777" w:rsidR="00F855BB" w:rsidRDefault="00F855BB" w:rsidP="00B46D58">
      <w:pPr>
        <w:tabs>
          <w:tab w:val="left" w:pos="7371"/>
        </w:tabs>
        <w:spacing w:after="160"/>
        <w:ind w:left="3544" w:firstLine="3"/>
        <w:jc w:val="both"/>
        <w:rPr>
          <w:rFonts w:ascii="GHEA Grapalat" w:hAnsi="GHEA Grapalat"/>
          <w:sz w:val="16"/>
          <w:lang w:val="hy-AM"/>
        </w:rPr>
      </w:pPr>
    </w:p>
    <w:p w14:paraId="10AE193F"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020B4A27" w14:textId="77777777" w:rsidR="006B3E56" w:rsidRPr="00D3436F" w:rsidRDefault="006B3E56" w:rsidP="00B46D58">
      <w:pPr>
        <w:tabs>
          <w:tab w:val="left" w:pos="7371"/>
        </w:tabs>
        <w:spacing w:after="160"/>
        <w:ind w:left="3544" w:firstLine="3"/>
        <w:jc w:val="both"/>
        <w:rPr>
          <w:rFonts w:ascii="GHEA Grapalat" w:hAnsi="GHEA Grapalat"/>
          <w:sz w:val="16"/>
        </w:rPr>
      </w:pPr>
    </w:p>
    <w:p w14:paraId="0628597E" w14:textId="77777777" w:rsidR="006B3E56" w:rsidRPr="00770B03" w:rsidRDefault="006B3E56" w:rsidP="00B46D58">
      <w:pPr>
        <w:tabs>
          <w:tab w:val="left" w:pos="7371"/>
        </w:tabs>
        <w:spacing w:after="160"/>
        <w:ind w:left="3544" w:firstLine="3"/>
        <w:jc w:val="both"/>
        <w:rPr>
          <w:rFonts w:ascii="GHEA Grapalat" w:hAnsi="GHEA Grapalat"/>
          <w:sz w:val="16"/>
        </w:rPr>
      </w:pPr>
    </w:p>
    <w:p w14:paraId="54FDE767"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BA346D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1E11D9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4380265"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13C09172" w14:textId="77777777" w:rsidR="00123294" w:rsidRDefault="00123294" w:rsidP="00B46D58">
      <w:pPr>
        <w:rPr>
          <w:rFonts w:ascii="GHEA Grapalat" w:hAnsi="GHEA Grapalat"/>
          <w:b/>
        </w:rPr>
      </w:pPr>
      <w:r>
        <w:rPr>
          <w:rFonts w:ascii="GHEA Grapalat" w:hAnsi="GHEA Grapalat"/>
          <w:b/>
        </w:rPr>
        <w:br w:type="page"/>
      </w:r>
    </w:p>
    <w:p w14:paraId="5D987118" w14:textId="77777777" w:rsidR="00B048B2" w:rsidRDefault="00B048B2" w:rsidP="00B46D58">
      <w:pPr>
        <w:rPr>
          <w:rFonts w:ascii="GHEA Grapalat" w:hAnsi="GHEA Grapalat"/>
          <w:b/>
        </w:rPr>
      </w:pPr>
    </w:p>
    <w:p w14:paraId="3C3785C7" w14:textId="77777777"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3913F7E3" w14:textId="25B2AE58"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76400">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314231" w:rsidRPr="00314231">
        <w:rPr>
          <w:rFonts w:ascii="Sylfaen" w:hAnsi="Sylfaen" w:cs="Sylfaen"/>
          <w:i/>
          <w:highlight w:val="yellow"/>
          <w:lang w:val="af-ZA"/>
        </w:rPr>
        <w:t xml:space="preserve"> </w:t>
      </w:r>
      <w:r w:rsidR="001D1216">
        <w:rPr>
          <w:rFonts w:ascii="Sylfaen" w:hAnsi="Sylfaen" w:cs="Sylfaen"/>
          <w:i/>
          <w:highlight w:val="yellow"/>
          <w:lang w:val="af-ZA"/>
        </w:rPr>
        <w:t>ՀՀԱՄՄՀ-ԱԼՄ-ԳՀԱՊՁԲ-22/0</w:t>
      </w:r>
      <w:r w:rsidR="001E71EC">
        <w:rPr>
          <w:rFonts w:ascii="Sylfaen" w:hAnsi="Sylfaen" w:cs="Sylfaen"/>
          <w:i/>
          <w:highlight w:val="yellow"/>
        </w:rPr>
        <w:t>3</w:t>
      </w:r>
      <w:r w:rsidR="001D1216">
        <w:rPr>
          <w:rFonts w:ascii="Sylfaen" w:hAnsi="Sylfaen" w:cs="Sylfaen"/>
          <w:i/>
          <w:highlight w:val="yellow"/>
          <w:lang w:val="af-ZA"/>
        </w:rPr>
        <w:t xml:space="preserve">       </w:t>
      </w:r>
      <w:r>
        <w:rPr>
          <w:rFonts w:ascii="GHEA Grapalat" w:hAnsi="GHEA Grapalat"/>
          <w:b/>
          <w:sz w:val="24"/>
          <w:szCs w:val="24"/>
        </w:rPr>
        <w:t>"</w:t>
      </w:r>
    </w:p>
    <w:p w14:paraId="4E199C13" w14:textId="77777777" w:rsidR="00D043C1" w:rsidRPr="009044F1" w:rsidRDefault="00D043C1" w:rsidP="00D043C1">
      <w:pPr>
        <w:widowControl w:val="0"/>
        <w:spacing w:after="160"/>
        <w:ind w:left="567" w:right="565"/>
        <w:jc w:val="center"/>
        <w:rPr>
          <w:rFonts w:ascii="GHEA Grapalat" w:hAnsi="GHEA Grapalat"/>
          <w:b/>
        </w:rPr>
      </w:pPr>
    </w:p>
    <w:p w14:paraId="47857239"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657BCF12" w14:textId="77777777"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9C3C1A0" w14:textId="77777777"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14:paraId="45E7FA08"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6F6FD5C0"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0682694" w14:textId="227EEA80"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314231" w:rsidRPr="00314231">
        <w:rPr>
          <w:rFonts w:ascii="Sylfaen" w:hAnsi="Sylfaen" w:cs="Sylfaen"/>
          <w:i/>
          <w:highlight w:val="yellow"/>
          <w:lang w:val="af-ZA"/>
        </w:rPr>
        <w:t xml:space="preserve"> </w:t>
      </w:r>
      <w:r w:rsidR="001D1216">
        <w:rPr>
          <w:rFonts w:ascii="Sylfaen" w:hAnsi="Sylfaen" w:cs="Sylfaen"/>
          <w:i/>
          <w:highlight w:val="yellow"/>
          <w:lang w:val="af-ZA"/>
        </w:rPr>
        <w:t>ՀՀԱՄՄՀ-ԱԼՄ-ԳՀԱՊՁԲ-22/0</w:t>
      </w:r>
      <w:r w:rsidR="001E71EC">
        <w:rPr>
          <w:rFonts w:ascii="Sylfaen" w:hAnsi="Sylfaen" w:cs="Sylfaen"/>
          <w:i/>
          <w:highlight w:val="yellow"/>
        </w:rPr>
        <w:t>3</w:t>
      </w:r>
      <w:r w:rsidR="001D1216">
        <w:rPr>
          <w:rFonts w:ascii="Sylfaen" w:hAnsi="Sylfaen" w:cs="Sylfaen"/>
          <w:i/>
          <w:highlight w:val="yellow"/>
          <w:lang w:val="af-ZA"/>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592"/>
        <w:gridCol w:w="1419"/>
        <w:gridCol w:w="1593"/>
        <w:gridCol w:w="1706"/>
        <w:gridCol w:w="1735"/>
      </w:tblGrid>
      <w:tr w:rsidR="00D043C1" w:rsidRPr="00206AF8" w14:paraId="2AFCB377" w14:textId="77777777" w:rsidTr="00FF3F2A">
        <w:tc>
          <w:tcPr>
            <w:tcW w:w="1042" w:type="dxa"/>
            <w:vMerge w:val="restart"/>
            <w:vAlign w:val="center"/>
          </w:tcPr>
          <w:p w14:paraId="269CD11C" w14:textId="77777777" w:rsidR="00EE1022" w:rsidRDefault="00EE1022" w:rsidP="00FF3F2A">
            <w:pPr>
              <w:widowControl w:val="0"/>
              <w:jc w:val="center"/>
              <w:rPr>
                <w:rFonts w:ascii="GHEA Grapalat" w:hAnsi="GHEA Grapalat"/>
                <w:b/>
                <w:sz w:val="20"/>
                <w:szCs w:val="20"/>
              </w:rPr>
            </w:pPr>
          </w:p>
          <w:p w14:paraId="690EF4BD"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7DCFE121"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5CC4DE9B" w14:textId="77777777" w:rsidTr="000811C1">
        <w:trPr>
          <w:trHeight w:val="696"/>
        </w:trPr>
        <w:tc>
          <w:tcPr>
            <w:tcW w:w="1042" w:type="dxa"/>
            <w:vMerge/>
            <w:vAlign w:val="center"/>
          </w:tcPr>
          <w:p w14:paraId="3B7D951A"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5BCDDB1D"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35BCB1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38C00B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5D050709"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24EBBCE9"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2BB0BEB"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3F371CF7" w14:textId="77777777" w:rsidTr="00FF3F2A">
        <w:tc>
          <w:tcPr>
            <w:tcW w:w="1042" w:type="dxa"/>
          </w:tcPr>
          <w:p w14:paraId="079CCEE9"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25BA68A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7B4DCEB8"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730052F0"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6E7AC92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7784DD9F"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146CFF1F" w14:textId="77777777" w:rsidTr="00FF3F2A">
        <w:tc>
          <w:tcPr>
            <w:tcW w:w="1042" w:type="dxa"/>
          </w:tcPr>
          <w:p w14:paraId="405F017A"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17C885A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02BD2E52"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2EA6A58E"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4A2A010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4876E647" w14:textId="77777777"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14:paraId="793F5189" w14:textId="77777777" w:rsidTr="00FF3F2A">
        <w:tc>
          <w:tcPr>
            <w:tcW w:w="1042" w:type="dxa"/>
          </w:tcPr>
          <w:p w14:paraId="34840D1F"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14:paraId="48F83554" w14:textId="77777777"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14:paraId="7522B3E6" w14:textId="77777777"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14:paraId="4F5C7D55"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14:paraId="2A410C9B" w14:textId="77777777"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14:paraId="1C8D7146" w14:textId="77777777" w:rsidR="00D043C1" w:rsidRPr="00206AF8" w:rsidRDefault="00D043C1" w:rsidP="00FF3F2A">
            <w:pPr>
              <w:pStyle w:val="3"/>
              <w:keepNext w:val="0"/>
              <w:widowControl w:val="0"/>
              <w:spacing w:line="240" w:lineRule="auto"/>
              <w:jc w:val="left"/>
              <w:rPr>
                <w:rFonts w:ascii="GHEA Grapalat" w:hAnsi="GHEA Grapalat"/>
                <w:b/>
              </w:rPr>
            </w:pPr>
          </w:p>
        </w:tc>
      </w:tr>
    </w:tbl>
    <w:p w14:paraId="0D27DD13" w14:textId="77777777" w:rsidR="00D043C1" w:rsidRDefault="00D043C1" w:rsidP="00D043C1">
      <w:pPr>
        <w:widowControl w:val="0"/>
        <w:tabs>
          <w:tab w:val="left" w:pos="6804"/>
        </w:tabs>
        <w:jc w:val="center"/>
        <w:rPr>
          <w:rFonts w:ascii="GHEA Grapalat" w:hAnsi="GHEA Grapalat"/>
          <w:lang w:val="en-US"/>
        </w:rPr>
      </w:pPr>
    </w:p>
    <w:p w14:paraId="4D58CF62"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318C641"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487A9BC8" w14:textId="77777777" w:rsidR="00D043C1" w:rsidRPr="008875C7" w:rsidRDefault="00D043C1" w:rsidP="00D043C1">
      <w:pPr>
        <w:widowControl w:val="0"/>
        <w:spacing w:after="160"/>
        <w:jc w:val="right"/>
        <w:rPr>
          <w:rFonts w:ascii="GHEA Grapalat" w:hAnsi="GHEA Grapalat"/>
        </w:rPr>
      </w:pPr>
    </w:p>
    <w:p w14:paraId="22B71E4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6113C5E" w14:textId="77777777" w:rsidR="00D043C1" w:rsidRDefault="00D043C1" w:rsidP="00D043C1">
      <w:pPr>
        <w:rPr>
          <w:rFonts w:ascii="GHEA Grapalat" w:hAnsi="GHEA Grapalat"/>
        </w:rPr>
      </w:pPr>
      <w:r>
        <w:rPr>
          <w:rFonts w:ascii="GHEA Grapalat" w:hAnsi="GHEA Grapalat"/>
        </w:rPr>
        <w:br w:type="page"/>
      </w:r>
    </w:p>
    <w:p w14:paraId="3E45D34A"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17C7A25D" w14:textId="77777777"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376400">
        <w:rPr>
          <w:rFonts w:ascii="GHEA Grapalat" w:hAnsi="GHEA Grapalat"/>
          <w:b/>
        </w:rPr>
        <w:t>запрос котировок</w:t>
      </w:r>
    </w:p>
    <w:p w14:paraId="60AC9383" w14:textId="11C26668"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E71EC">
        <w:rPr>
          <w:rFonts w:ascii="Sylfaen" w:hAnsi="Sylfaen" w:cs="Sylfaen"/>
          <w:i w:val="0"/>
          <w:highlight w:val="yellow"/>
          <w:lang w:val="af-ZA"/>
        </w:rPr>
        <w:t>ՀՀԱՄՄՀ-ԱԼՄ-ԳՀԱՊՁԲ-22/03</w:t>
      </w:r>
      <w:r w:rsidR="001D1216">
        <w:rPr>
          <w:rFonts w:ascii="Sylfaen" w:hAnsi="Sylfaen" w:cs="Sylfaen"/>
          <w:i w:val="0"/>
          <w:highlight w:val="yellow"/>
          <w:lang w:val="af-ZA"/>
        </w:rPr>
        <w:t xml:space="preserve">       </w:t>
      </w:r>
    </w:p>
    <w:p w14:paraId="57A3FE9A" w14:textId="77777777" w:rsidR="00F016A2" w:rsidRDefault="00F016A2">
      <w:pPr>
        <w:rPr>
          <w:rFonts w:ascii="GHEA Grapalat" w:hAnsi="GHEA Grapalat"/>
          <w:b/>
        </w:rPr>
      </w:pPr>
    </w:p>
    <w:p w14:paraId="496B3702"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312A1222"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360663FD" w14:textId="77777777" w:rsidR="00F016A2" w:rsidRPr="00ED3A13" w:rsidRDefault="00F016A2" w:rsidP="00F016A2">
      <w:pPr>
        <w:ind w:left="360" w:hanging="360"/>
        <w:jc w:val="center"/>
        <w:rPr>
          <w:rFonts w:ascii="GHEA Grapalat" w:eastAsia="GHEA Grapalat" w:hAnsi="GHEA Grapalat" w:cs="GHEA Grapalat"/>
          <w:b/>
        </w:rPr>
      </w:pPr>
    </w:p>
    <w:p w14:paraId="2E36BF3F"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553A1AB"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25D87F97" w14:textId="77777777" w:rsidTr="00376400">
        <w:tc>
          <w:tcPr>
            <w:tcW w:w="2836" w:type="dxa"/>
            <w:shd w:val="clear" w:color="auto" w:fill="D9E2F3"/>
            <w:vAlign w:val="center"/>
          </w:tcPr>
          <w:p w14:paraId="746DBF10"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147AD84"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FBB469E" w14:textId="77777777" w:rsidTr="00376400">
        <w:tc>
          <w:tcPr>
            <w:tcW w:w="2836" w:type="dxa"/>
            <w:shd w:val="clear" w:color="auto" w:fill="D9E2F3"/>
            <w:vAlign w:val="center"/>
          </w:tcPr>
          <w:p w14:paraId="7DA38723"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5844E44"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9AF5029" w14:textId="77777777" w:rsidTr="00376400">
        <w:tc>
          <w:tcPr>
            <w:tcW w:w="2836" w:type="dxa"/>
            <w:shd w:val="clear" w:color="auto" w:fill="D9E2F3"/>
            <w:vAlign w:val="center"/>
          </w:tcPr>
          <w:p w14:paraId="0E90F2EB"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69C3DAD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5BBB061" w14:textId="77777777" w:rsidTr="00376400">
        <w:tc>
          <w:tcPr>
            <w:tcW w:w="2836" w:type="dxa"/>
            <w:shd w:val="clear" w:color="auto" w:fill="D9E2F3"/>
            <w:vAlign w:val="center"/>
          </w:tcPr>
          <w:p w14:paraId="75A2F781"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7FDFC10"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815A422" w14:textId="77777777" w:rsidTr="00376400">
        <w:tc>
          <w:tcPr>
            <w:tcW w:w="2836" w:type="dxa"/>
            <w:shd w:val="clear" w:color="auto" w:fill="D9E2F3"/>
            <w:vAlign w:val="center"/>
          </w:tcPr>
          <w:p w14:paraId="7C6A4669"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141C2DCC"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42FB388" w14:textId="77777777" w:rsidTr="00376400">
        <w:tc>
          <w:tcPr>
            <w:tcW w:w="2836" w:type="dxa"/>
            <w:shd w:val="clear" w:color="auto" w:fill="D9E2F3"/>
            <w:vAlign w:val="center"/>
          </w:tcPr>
          <w:p w14:paraId="11466899"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5276A8E" w14:textId="77777777" w:rsidR="00F016A2" w:rsidRPr="00FD1EE4" w:rsidRDefault="00F016A2" w:rsidP="00376400">
            <w:pPr>
              <w:spacing w:before="240" w:after="240"/>
              <w:ind w:left="993" w:hanging="851"/>
              <w:rPr>
                <w:rFonts w:ascii="GHEA Grapalat" w:eastAsia="GHEA Grapalat" w:hAnsi="GHEA Grapalat" w:cs="GHEA Grapalat"/>
              </w:rPr>
            </w:pPr>
          </w:p>
        </w:tc>
      </w:tr>
      <w:tr w:rsidR="00F016A2" w:rsidRPr="00FD1EE4" w14:paraId="16B6F054" w14:textId="77777777" w:rsidTr="00376400">
        <w:tc>
          <w:tcPr>
            <w:tcW w:w="2836" w:type="dxa"/>
            <w:shd w:val="clear" w:color="auto" w:fill="D9E2F3"/>
            <w:vAlign w:val="center"/>
          </w:tcPr>
          <w:p w14:paraId="15076278" w14:textId="77777777" w:rsidR="00F016A2" w:rsidRPr="00FD1EE4" w:rsidRDefault="00F016A2" w:rsidP="00376400">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75944F3" w14:textId="77777777" w:rsidR="00F016A2" w:rsidRPr="00FD1EE4" w:rsidRDefault="00F016A2" w:rsidP="00376400">
            <w:pPr>
              <w:spacing w:before="240" w:after="240"/>
              <w:ind w:left="993" w:hanging="851"/>
              <w:rPr>
                <w:rFonts w:ascii="GHEA Grapalat" w:eastAsia="GHEA Grapalat" w:hAnsi="GHEA Grapalat" w:cs="GHEA Grapalat"/>
              </w:rPr>
            </w:pPr>
          </w:p>
        </w:tc>
      </w:tr>
    </w:tbl>
    <w:p w14:paraId="032E7606"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AF189D0" w14:textId="77777777" w:rsidTr="00376400">
        <w:tc>
          <w:tcPr>
            <w:tcW w:w="2835" w:type="dxa"/>
            <w:shd w:val="clear" w:color="auto" w:fill="D9E2F3"/>
            <w:vAlign w:val="center"/>
          </w:tcPr>
          <w:p w14:paraId="28727DCD"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B50EF1A"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0AC97FD" w14:textId="77777777" w:rsidTr="00376400">
        <w:trPr>
          <w:trHeight w:val="1487"/>
        </w:trPr>
        <w:tc>
          <w:tcPr>
            <w:tcW w:w="2835" w:type="dxa"/>
            <w:shd w:val="clear" w:color="auto" w:fill="D9E2F3"/>
            <w:vAlign w:val="center"/>
          </w:tcPr>
          <w:p w14:paraId="1F40FACF"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AE28F9F" w14:textId="77777777" w:rsidR="00F016A2" w:rsidRPr="00FD1EE4" w:rsidRDefault="00F016A2" w:rsidP="00376400">
            <w:pPr>
              <w:spacing w:before="240" w:after="240"/>
              <w:rPr>
                <w:rFonts w:ascii="GHEA Grapalat" w:eastAsia="GHEA Grapalat" w:hAnsi="GHEA Grapalat" w:cs="GHEA Grapalat"/>
              </w:rPr>
            </w:pPr>
          </w:p>
        </w:tc>
      </w:tr>
    </w:tbl>
    <w:p w14:paraId="784F747D"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9B4F12" w14:textId="77777777" w:rsidTr="00376400">
        <w:tc>
          <w:tcPr>
            <w:tcW w:w="2835" w:type="dxa"/>
            <w:shd w:val="clear" w:color="auto" w:fill="D9E2F3"/>
            <w:vAlign w:val="center"/>
          </w:tcPr>
          <w:p w14:paraId="1B34C65E" w14:textId="77777777" w:rsidR="00F016A2" w:rsidRPr="00FD1EE4" w:rsidRDefault="00F016A2" w:rsidP="003764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52AAB2D4"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962A093" w14:textId="77777777" w:rsidTr="00376400">
        <w:tc>
          <w:tcPr>
            <w:tcW w:w="2835" w:type="dxa"/>
            <w:shd w:val="clear" w:color="auto" w:fill="D9E2F3"/>
            <w:vAlign w:val="center"/>
          </w:tcPr>
          <w:p w14:paraId="5635607F" w14:textId="77777777" w:rsidR="00F016A2" w:rsidRPr="00FD1EE4" w:rsidRDefault="00F016A2" w:rsidP="003764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58C3C4D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35139D3" w14:textId="77777777" w:rsidTr="00376400">
        <w:tc>
          <w:tcPr>
            <w:tcW w:w="2835" w:type="dxa"/>
            <w:shd w:val="clear" w:color="auto" w:fill="D9E2F3"/>
            <w:vAlign w:val="center"/>
          </w:tcPr>
          <w:p w14:paraId="07B72403" w14:textId="77777777" w:rsidR="00F016A2" w:rsidRPr="00FD1EE4" w:rsidRDefault="00F016A2" w:rsidP="00376400">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17ED3D31" w14:textId="77777777" w:rsidR="00F016A2" w:rsidRPr="00FD1EE4" w:rsidRDefault="00F016A2" w:rsidP="00376400">
            <w:pPr>
              <w:spacing w:before="240" w:after="240"/>
              <w:rPr>
                <w:rFonts w:ascii="GHEA Grapalat" w:eastAsia="GHEA Grapalat" w:hAnsi="GHEA Grapalat" w:cs="GHEA Grapalat"/>
              </w:rPr>
            </w:pPr>
          </w:p>
        </w:tc>
      </w:tr>
    </w:tbl>
    <w:p w14:paraId="5E240FE5" w14:textId="77777777" w:rsidR="00F016A2" w:rsidRPr="00FD1EE4" w:rsidRDefault="00F016A2" w:rsidP="00F016A2">
      <w:pPr>
        <w:rPr>
          <w:rFonts w:ascii="GHEA Grapalat" w:eastAsia="GHEA Grapalat" w:hAnsi="GHEA Grapalat" w:cs="GHEA Grapalat"/>
        </w:rPr>
      </w:pPr>
    </w:p>
    <w:p w14:paraId="28829F88"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362EFEFF"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43F94744"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6A5A2D2" w14:textId="77777777" w:rsidTr="00376400">
        <w:tc>
          <w:tcPr>
            <w:tcW w:w="2835" w:type="dxa"/>
            <w:shd w:val="clear" w:color="auto" w:fill="D9E2F3"/>
            <w:vAlign w:val="center"/>
          </w:tcPr>
          <w:p w14:paraId="4D2FD23F" w14:textId="77777777" w:rsidR="00F016A2" w:rsidRPr="00FD1EE4" w:rsidRDefault="00F016A2" w:rsidP="003764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EA18CDC"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15D3ACD" w14:textId="77777777" w:rsidTr="00376400">
        <w:tc>
          <w:tcPr>
            <w:tcW w:w="2835" w:type="dxa"/>
            <w:shd w:val="clear" w:color="auto" w:fill="D9E2F3"/>
            <w:vAlign w:val="center"/>
          </w:tcPr>
          <w:p w14:paraId="2B64366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E878DF1" w14:textId="77777777" w:rsidR="00F016A2" w:rsidRPr="00FD1EE4" w:rsidRDefault="00F016A2" w:rsidP="00376400">
            <w:pPr>
              <w:spacing w:before="240" w:after="240"/>
              <w:rPr>
                <w:rFonts w:ascii="GHEA Grapalat" w:eastAsia="GHEA Grapalat" w:hAnsi="GHEA Grapalat" w:cs="GHEA Grapalat"/>
              </w:rPr>
            </w:pPr>
          </w:p>
        </w:tc>
      </w:tr>
    </w:tbl>
    <w:p w14:paraId="20A5CC07"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51FC6685" w14:textId="77777777" w:rsidTr="00376400">
        <w:tc>
          <w:tcPr>
            <w:tcW w:w="2835" w:type="dxa"/>
            <w:shd w:val="clear" w:color="auto" w:fill="D9E2F3"/>
            <w:vAlign w:val="center"/>
          </w:tcPr>
          <w:p w14:paraId="1390DE4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7ABB99C"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86D28D4" w14:textId="77777777" w:rsidTr="00376400">
        <w:tc>
          <w:tcPr>
            <w:tcW w:w="2835" w:type="dxa"/>
            <w:shd w:val="clear" w:color="auto" w:fill="D9E2F3"/>
            <w:vAlign w:val="center"/>
          </w:tcPr>
          <w:p w14:paraId="5AF5D5C8"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4172EDA"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96949A7" w14:textId="77777777" w:rsidTr="00376400">
        <w:tc>
          <w:tcPr>
            <w:tcW w:w="2835" w:type="dxa"/>
            <w:shd w:val="clear" w:color="auto" w:fill="D9E2F3"/>
            <w:vAlign w:val="center"/>
          </w:tcPr>
          <w:p w14:paraId="7EC4195D"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40E088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80856FF" w14:textId="77777777" w:rsidTr="00376400">
        <w:tc>
          <w:tcPr>
            <w:tcW w:w="2835" w:type="dxa"/>
            <w:shd w:val="clear" w:color="auto" w:fill="D9E2F3"/>
            <w:vAlign w:val="center"/>
          </w:tcPr>
          <w:p w14:paraId="073B7120"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E6F89DB"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42AE8DC" w14:textId="77777777" w:rsidTr="00376400">
        <w:tc>
          <w:tcPr>
            <w:tcW w:w="2835" w:type="dxa"/>
            <w:shd w:val="clear" w:color="auto" w:fill="D9E2F3"/>
            <w:vAlign w:val="center"/>
          </w:tcPr>
          <w:p w14:paraId="22FE5692"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24BE20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07C6DEB" w14:textId="77777777" w:rsidTr="00376400">
        <w:trPr>
          <w:trHeight w:val="1361"/>
        </w:trPr>
        <w:tc>
          <w:tcPr>
            <w:tcW w:w="2835" w:type="dxa"/>
            <w:shd w:val="clear" w:color="auto" w:fill="D9E2F3"/>
            <w:vAlign w:val="center"/>
          </w:tcPr>
          <w:p w14:paraId="7D33E9E1"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4BA0522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5B185185" w14:textId="77777777" w:rsidTr="00376400">
        <w:tc>
          <w:tcPr>
            <w:tcW w:w="2835" w:type="dxa"/>
            <w:shd w:val="clear" w:color="auto" w:fill="D9E2F3"/>
            <w:vAlign w:val="center"/>
          </w:tcPr>
          <w:p w14:paraId="2091C2B7"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E7A101" w14:textId="77777777" w:rsidR="00F016A2" w:rsidRPr="00FD1EE4" w:rsidRDefault="00F016A2" w:rsidP="00376400">
            <w:pPr>
              <w:spacing w:before="240" w:after="240"/>
              <w:rPr>
                <w:rFonts w:ascii="GHEA Grapalat" w:eastAsia="GHEA Grapalat" w:hAnsi="GHEA Grapalat" w:cs="GHEA Grapalat"/>
              </w:rPr>
            </w:pPr>
          </w:p>
        </w:tc>
      </w:tr>
    </w:tbl>
    <w:p w14:paraId="4EFC30F5"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61E7FA06" w14:textId="77777777" w:rsidTr="00376400">
        <w:tc>
          <w:tcPr>
            <w:tcW w:w="2836" w:type="dxa"/>
            <w:shd w:val="clear" w:color="auto" w:fill="D9E2F3"/>
            <w:vAlign w:val="center"/>
          </w:tcPr>
          <w:p w14:paraId="3BEF1872" w14:textId="77777777" w:rsidR="00F016A2" w:rsidRPr="00FD1EE4" w:rsidRDefault="00F016A2" w:rsidP="00376400">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E89A76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99A0DFE" w14:textId="77777777" w:rsidTr="00376400">
        <w:tc>
          <w:tcPr>
            <w:tcW w:w="2836" w:type="dxa"/>
            <w:shd w:val="clear" w:color="auto" w:fill="D9E2F3"/>
            <w:vAlign w:val="center"/>
          </w:tcPr>
          <w:p w14:paraId="1B6FAFB1" w14:textId="77777777" w:rsidR="00F016A2" w:rsidRPr="00FD1EE4" w:rsidRDefault="00F016A2" w:rsidP="00376400">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6B3E847"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EE2B080"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6617ADE6"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5774E96"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3D0E97E6"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142E575" w14:textId="77777777" w:rsidTr="00376400">
        <w:tc>
          <w:tcPr>
            <w:tcW w:w="2837" w:type="dxa"/>
            <w:shd w:val="clear" w:color="auto" w:fill="D9E2F3"/>
            <w:vAlign w:val="center"/>
          </w:tcPr>
          <w:p w14:paraId="73E6305D"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60DA498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42B64D5" w14:textId="77777777" w:rsidTr="00376400">
        <w:tc>
          <w:tcPr>
            <w:tcW w:w="2837" w:type="dxa"/>
            <w:shd w:val="clear" w:color="auto" w:fill="D9E2F3"/>
            <w:vAlign w:val="center"/>
          </w:tcPr>
          <w:p w14:paraId="6E697C30"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5FCE309A"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AFB8B96" w14:textId="77777777" w:rsidTr="00376400">
        <w:tc>
          <w:tcPr>
            <w:tcW w:w="2837" w:type="dxa"/>
            <w:shd w:val="clear" w:color="auto" w:fill="D9E2F3"/>
            <w:vAlign w:val="center"/>
          </w:tcPr>
          <w:p w14:paraId="0FC7ED8A"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3F0766B"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8B164BE" w14:textId="77777777" w:rsidTr="00376400">
        <w:tc>
          <w:tcPr>
            <w:tcW w:w="2837" w:type="dxa"/>
            <w:shd w:val="clear" w:color="auto" w:fill="D9E2F3"/>
            <w:vAlign w:val="center"/>
          </w:tcPr>
          <w:p w14:paraId="5F26D37B"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F8BF54A"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74E0F64"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87298B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0796EF99" w14:textId="77777777" w:rsidTr="00376400">
        <w:tc>
          <w:tcPr>
            <w:tcW w:w="2837" w:type="dxa"/>
            <w:shd w:val="clear" w:color="auto" w:fill="D9E2F3"/>
            <w:vAlign w:val="center"/>
          </w:tcPr>
          <w:p w14:paraId="2F58F667" w14:textId="77777777" w:rsidR="00F016A2" w:rsidRPr="00B047A2"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2F18C10"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88A22EC" w14:textId="77777777" w:rsidTr="00376400">
        <w:tc>
          <w:tcPr>
            <w:tcW w:w="2837" w:type="dxa"/>
            <w:shd w:val="clear" w:color="auto" w:fill="D9E2F3"/>
            <w:vAlign w:val="center"/>
          </w:tcPr>
          <w:p w14:paraId="44727363"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5C16D4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D3E07E8" w14:textId="77777777" w:rsidTr="00376400">
        <w:tc>
          <w:tcPr>
            <w:tcW w:w="2837" w:type="dxa"/>
            <w:shd w:val="clear" w:color="auto" w:fill="D9E2F3"/>
            <w:vAlign w:val="center"/>
          </w:tcPr>
          <w:p w14:paraId="066A816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EF2A20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4E5F8E3D" w14:textId="77777777" w:rsidTr="00376400">
        <w:tc>
          <w:tcPr>
            <w:tcW w:w="2837" w:type="dxa"/>
            <w:shd w:val="clear" w:color="auto" w:fill="D9E2F3"/>
            <w:vAlign w:val="center"/>
          </w:tcPr>
          <w:p w14:paraId="4FC23FAC"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A119501"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3F8E3A4E"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42E09413"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C9D758B"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7FB32AC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145E1BC9" w14:textId="77777777" w:rsidTr="00376400">
        <w:tc>
          <w:tcPr>
            <w:tcW w:w="2836" w:type="dxa"/>
            <w:shd w:val="clear" w:color="auto" w:fill="D9E2F3"/>
            <w:vAlign w:val="center"/>
          </w:tcPr>
          <w:p w14:paraId="177C6FCE"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BD9FA25"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D2595BF" w14:textId="77777777" w:rsidTr="00376400">
        <w:tc>
          <w:tcPr>
            <w:tcW w:w="2836" w:type="dxa"/>
            <w:shd w:val="clear" w:color="auto" w:fill="D9E2F3"/>
            <w:vAlign w:val="center"/>
          </w:tcPr>
          <w:p w14:paraId="795CA64A"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2644E8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50788009" w14:textId="77777777" w:rsidTr="00376400">
        <w:tc>
          <w:tcPr>
            <w:tcW w:w="2836" w:type="dxa"/>
            <w:shd w:val="clear" w:color="auto" w:fill="D9E2F3"/>
            <w:vAlign w:val="center"/>
          </w:tcPr>
          <w:p w14:paraId="75EE67DF"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5613CBA6"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4C1853FA" w14:textId="77777777" w:rsidTr="00376400">
        <w:tc>
          <w:tcPr>
            <w:tcW w:w="2836" w:type="dxa"/>
            <w:shd w:val="clear" w:color="auto" w:fill="D9E2F3"/>
            <w:vAlign w:val="center"/>
          </w:tcPr>
          <w:p w14:paraId="39D4C637"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2C509DE"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1B2FB12" w14:textId="77777777" w:rsidTr="00376400">
        <w:tc>
          <w:tcPr>
            <w:tcW w:w="2836" w:type="dxa"/>
            <w:shd w:val="clear" w:color="auto" w:fill="D9E2F3"/>
            <w:vAlign w:val="center"/>
          </w:tcPr>
          <w:p w14:paraId="5C5A7EDA"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16C153A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133EF7B" w14:textId="77777777" w:rsidTr="00376400">
        <w:tc>
          <w:tcPr>
            <w:tcW w:w="2836" w:type="dxa"/>
            <w:shd w:val="clear" w:color="auto" w:fill="D9E2F3"/>
            <w:vAlign w:val="center"/>
          </w:tcPr>
          <w:p w14:paraId="1A56AD5E"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A45C219" w14:textId="77777777" w:rsidR="00F016A2" w:rsidRPr="00FD1EE4" w:rsidRDefault="00F016A2" w:rsidP="00376400">
            <w:pPr>
              <w:spacing w:before="240" w:after="240"/>
              <w:rPr>
                <w:rFonts w:ascii="GHEA Grapalat" w:eastAsia="GHEA Grapalat" w:hAnsi="GHEA Grapalat" w:cs="GHEA Grapalat"/>
              </w:rPr>
            </w:pPr>
          </w:p>
        </w:tc>
      </w:tr>
    </w:tbl>
    <w:p w14:paraId="30771694"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73C6C7D5" w14:textId="77777777" w:rsidTr="00376400">
        <w:tc>
          <w:tcPr>
            <w:tcW w:w="2977" w:type="dxa"/>
            <w:shd w:val="clear" w:color="auto" w:fill="D9E2F3"/>
            <w:vAlign w:val="center"/>
          </w:tcPr>
          <w:p w14:paraId="63A9FDE3"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0B7DCA4E"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718EE03" w14:textId="77777777" w:rsidTr="00376400">
        <w:tc>
          <w:tcPr>
            <w:tcW w:w="2977" w:type="dxa"/>
            <w:shd w:val="clear" w:color="auto" w:fill="D9E2F3"/>
            <w:vAlign w:val="center"/>
          </w:tcPr>
          <w:p w14:paraId="2BED2ABE"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448D984F"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1D6751A" w14:textId="77777777" w:rsidTr="00376400">
        <w:tc>
          <w:tcPr>
            <w:tcW w:w="2977" w:type="dxa"/>
            <w:shd w:val="clear" w:color="auto" w:fill="D9E2F3"/>
            <w:vAlign w:val="center"/>
          </w:tcPr>
          <w:p w14:paraId="626F9E5D" w14:textId="77777777" w:rsidR="00F016A2" w:rsidRPr="00FD1EE4" w:rsidRDefault="00F016A2" w:rsidP="00376400">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6F1B353E"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91529E4" w14:textId="77777777" w:rsidTr="00376400">
        <w:tc>
          <w:tcPr>
            <w:tcW w:w="2977" w:type="dxa"/>
            <w:shd w:val="clear" w:color="auto" w:fill="D9E2F3"/>
            <w:vAlign w:val="center"/>
          </w:tcPr>
          <w:p w14:paraId="1B571760" w14:textId="77777777" w:rsidR="00F016A2" w:rsidRPr="00FD1EE4" w:rsidRDefault="00F016A2" w:rsidP="00376400">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72888CD"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1EC63D9" w14:textId="77777777" w:rsidTr="00376400">
        <w:tc>
          <w:tcPr>
            <w:tcW w:w="2977" w:type="dxa"/>
            <w:shd w:val="clear" w:color="auto" w:fill="D9E2F3"/>
            <w:vAlign w:val="center"/>
          </w:tcPr>
          <w:p w14:paraId="6BF4EEC3"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E788E00" w14:textId="77777777" w:rsidR="00F016A2" w:rsidRPr="00FD1EE4" w:rsidRDefault="00F016A2" w:rsidP="00376400">
            <w:pPr>
              <w:spacing w:before="240" w:after="240"/>
              <w:rPr>
                <w:rFonts w:ascii="GHEA Grapalat" w:eastAsia="GHEA Grapalat" w:hAnsi="GHEA Grapalat" w:cs="GHEA Grapalat"/>
              </w:rPr>
            </w:pPr>
          </w:p>
        </w:tc>
      </w:tr>
    </w:tbl>
    <w:p w14:paraId="44BF717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D348330" w14:textId="77777777" w:rsidTr="00376400">
        <w:tc>
          <w:tcPr>
            <w:tcW w:w="2943" w:type="dxa"/>
            <w:shd w:val="clear" w:color="auto" w:fill="D9E2F3"/>
            <w:vAlign w:val="center"/>
          </w:tcPr>
          <w:p w14:paraId="7F70E92C"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9AE425C"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498C9F59" w14:textId="77777777" w:rsidTr="00376400">
        <w:tc>
          <w:tcPr>
            <w:tcW w:w="2943" w:type="dxa"/>
            <w:shd w:val="clear" w:color="auto" w:fill="D9E2F3"/>
            <w:vAlign w:val="center"/>
          </w:tcPr>
          <w:p w14:paraId="0299920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8838B8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4BC79A78" w14:textId="77777777" w:rsidTr="00376400">
        <w:tc>
          <w:tcPr>
            <w:tcW w:w="2943" w:type="dxa"/>
            <w:shd w:val="clear" w:color="auto" w:fill="D9E2F3"/>
            <w:vAlign w:val="center"/>
          </w:tcPr>
          <w:p w14:paraId="32C9F9FE" w14:textId="77777777" w:rsidR="00F016A2" w:rsidRPr="00FD1EE4" w:rsidRDefault="00F016A2" w:rsidP="003764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98844E4"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1282D39" w14:textId="77777777" w:rsidTr="00376400">
        <w:tc>
          <w:tcPr>
            <w:tcW w:w="2943" w:type="dxa"/>
            <w:shd w:val="clear" w:color="auto" w:fill="D9E2F3"/>
            <w:vAlign w:val="center"/>
          </w:tcPr>
          <w:p w14:paraId="437DDDE9" w14:textId="77777777" w:rsidR="00F016A2" w:rsidRPr="00FD1EE4" w:rsidRDefault="00F016A2" w:rsidP="00376400">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4EB71833" w14:textId="77777777" w:rsidR="00F016A2" w:rsidRPr="00FD1EE4" w:rsidRDefault="00F016A2" w:rsidP="00376400">
            <w:pPr>
              <w:spacing w:before="240" w:after="240"/>
              <w:rPr>
                <w:rFonts w:ascii="GHEA Grapalat" w:eastAsia="GHEA Grapalat" w:hAnsi="GHEA Grapalat" w:cs="GHEA Grapalat"/>
              </w:rPr>
            </w:pPr>
          </w:p>
        </w:tc>
      </w:tr>
    </w:tbl>
    <w:p w14:paraId="5D5BD599"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221E06C" w14:textId="77777777" w:rsidTr="00376400">
        <w:tc>
          <w:tcPr>
            <w:tcW w:w="2837" w:type="dxa"/>
            <w:shd w:val="clear" w:color="auto" w:fill="D9E2F3"/>
            <w:vAlign w:val="center"/>
          </w:tcPr>
          <w:p w14:paraId="271E2C0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4B8B82B3"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28B3C80" w14:textId="77777777" w:rsidTr="00376400">
        <w:tc>
          <w:tcPr>
            <w:tcW w:w="2837" w:type="dxa"/>
            <w:shd w:val="clear" w:color="auto" w:fill="D9E2F3"/>
            <w:vAlign w:val="center"/>
          </w:tcPr>
          <w:p w14:paraId="28AB6F72"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53DF2495"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D1466A5" w14:textId="77777777" w:rsidTr="00376400">
        <w:tc>
          <w:tcPr>
            <w:tcW w:w="2837" w:type="dxa"/>
            <w:shd w:val="clear" w:color="auto" w:fill="D9E2F3"/>
            <w:vAlign w:val="center"/>
          </w:tcPr>
          <w:p w14:paraId="229CC23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2D33E9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C399814" w14:textId="77777777" w:rsidTr="00376400">
        <w:tc>
          <w:tcPr>
            <w:tcW w:w="2837" w:type="dxa"/>
            <w:shd w:val="clear" w:color="auto" w:fill="D9E2F3"/>
            <w:vAlign w:val="center"/>
          </w:tcPr>
          <w:p w14:paraId="02B2884F"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623F34D" w14:textId="77777777" w:rsidR="00F016A2" w:rsidRPr="00FD1EE4" w:rsidRDefault="00F016A2" w:rsidP="00376400">
            <w:pPr>
              <w:spacing w:before="240" w:after="240"/>
              <w:rPr>
                <w:rFonts w:ascii="GHEA Grapalat" w:eastAsia="GHEA Grapalat" w:hAnsi="GHEA Grapalat" w:cs="GHEA Grapalat"/>
              </w:rPr>
            </w:pPr>
          </w:p>
        </w:tc>
      </w:tr>
    </w:tbl>
    <w:p w14:paraId="488C3692"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01D9B46" w14:textId="77777777" w:rsidTr="00376400">
        <w:trPr>
          <w:trHeight w:val="924"/>
        </w:trPr>
        <w:tc>
          <w:tcPr>
            <w:tcW w:w="9016" w:type="dxa"/>
            <w:gridSpan w:val="2"/>
            <w:vAlign w:val="center"/>
          </w:tcPr>
          <w:p w14:paraId="461649E4" w14:textId="77777777" w:rsidR="00F016A2" w:rsidRPr="00FD1EE4" w:rsidRDefault="00000000" w:rsidP="0037640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4D4D2397" w14:textId="77777777" w:rsidTr="00376400">
        <w:trPr>
          <w:trHeight w:val="684"/>
        </w:trPr>
        <w:tc>
          <w:tcPr>
            <w:tcW w:w="4508" w:type="dxa"/>
            <w:shd w:val="clear" w:color="auto" w:fill="D9E2F3"/>
            <w:vAlign w:val="center"/>
          </w:tcPr>
          <w:p w14:paraId="6ADAB866"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3E11771"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9BBFA5C" w14:textId="77777777" w:rsidTr="00376400">
        <w:trPr>
          <w:trHeight w:val="1282"/>
        </w:trPr>
        <w:tc>
          <w:tcPr>
            <w:tcW w:w="4508" w:type="dxa"/>
            <w:shd w:val="clear" w:color="auto" w:fill="D9E2F3"/>
            <w:vAlign w:val="center"/>
          </w:tcPr>
          <w:p w14:paraId="235B3405"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CE76753" w14:textId="77777777" w:rsidR="00F016A2" w:rsidRPr="006B364D"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473CE3E" w14:textId="77777777" w:rsidR="00F016A2" w:rsidRPr="00F10CBA"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EA5C90B" w14:textId="77777777" w:rsidTr="00376400">
        <w:tc>
          <w:tcPr>
            <w:tcW w:w="9016" w:type="dxa"/>
            <w:gridSpan w:val="2"/>
            <w:vAlign w:val="center"/>
          </w:tcPr>
          <w:p w14:paraId="3B809375"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3333F368" w14:textId="77777777" w:rsidTr="00376400">
        <w:tc>
          <w:tcPr>
            <w:tcW w:w="9016" w:type="dxa"/>
            <w:gridSpan w:val="2"/>
            <w:vAlign w:val="center"/>
          </w:tcPr>
          <w:p w14:paraId="491E8728" w14:textId="77777777" w:rsidR="00F016A2" w:rsidRPr="00FD1EE4" w:rsidRDefault="00000000" w:rsidP="0037640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6B0DA981"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7CEAEFEB" w14:textId="77777777" w:rsidTr="00376400">
        <w:trPr>
          <w:trHeight w:val="924"/>
        </w:trPr>
        <w:tc>
          <w:tcPr>
            <w:tcW w:w="9016" w:type="dxa"/>
            <w:gridSpan w:val="2"/>
            <w:vAlign w:val="center"/>
          </w:tcPr>
          <w:p w14:paraId="062CBA12" w14:textId="77777777" w:rsidR="00F016A2" w:rsidRPr="00FD1EE4" w:rsidRDefault="00000000" w:rsidP="0037640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0FA71D86" w14:textId="77777777" w:rsidTr="00376400">
        <w:trPr>
          <w:trHeight w:val="684"/>
        </w:trPr>
        <w:tc>
          <w:tcPr>
            <w:tcW w:w="4508" w:type="dxa"/>
            <w:shd w:val="clear" w:color="auto" w:fill="D9E2F3"/>
            <w:vAlign w:val="center"/>
          </w:tcPr>
          <w:p w14:paraId="5C031117"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CB38FF8"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E87F442" w14:textId="77777777" w:rsidTr="00376400">
        <w:trPr>
          <w:trHeight w:val="1282"/>
        </w:trPr>
        <w:tc>
          <w:tcPr>
            <w:tcW w:w="4508" w:type="dxa"/>
            <w:shd w:val="clear" w:color="auto" w:fill="D9E2F3"/>
            <w:vAlign w:val="center"/>
          </w:tcPr>
          <w:p w14:paraId="19245E0C"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338A6F6" w14:textId="77777777" w:rsidR="00F016A2" w:rsidRPr="00C843BA"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4F69F279" w14:textId="77777777" w:rsidR="00F016A2" w:rsidRPr="00C843BA"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45796AF2" w14:textId="77777777" w:rsidTr="00376400">
        <w:tc>
          <w:tcPr>
            <w:tcW w:w="9016" w:type="dxa"/>
            <w:gridSpan w:val="2"/>
            <w:vAlign w:val="center"/>
          </w:tcPr>
          <w:p w14:paraId="30B25BD3"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097E5C77" w14:textId="77777777" w:rsidTr="00376400">
        <w:tc>
          <w:tcPr>
            <w:tcW w:w="9016" w:type="dxa"/>
            <w:gridSpan w:val="2"/>
            <w:vAlign w:val="center"/>
          </w:tcPr>
          <w:p w14:paraId="5E088FB8"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5F6F16FA" w14:textId="77777777" w:rsidTr="00376400">
        <w:tc>
          <w:tcPr>
            <w:tcW w:w="9016" w:type="dxa"/>
            <w:gridSpan w:val="2"/>
            <w:vAlign w:val="center"/>
          </w:tcPr>
          <w:p w14:paraId="4FADF3CE"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515BA8B4" w14:textId="77777777" w:rsidTr="00376400">
        <w:tc>
          <w:tcPr>
            <w:tcW w:w="9016" w:type="dxa"/>
            <w:gridSpan w:val="2"/>
            <w:vAlign w:val="center"/>
          </w:tcPr>
          <w:p w14:paraId="43D1594D" w14:textId="77777777" w:rsidR="00F016A2" w:rsidRPr="00FD1EE4" w:rsidRDefault="00000000" w:rsidP="0037640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4463D10A"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47D002D" w14:textId="77777777" w:rsidTr="00376400">
        <w:tc>
          <w:tcPr>
            <w:tcW w:w="2837" w:type="dxa"/>
            <w:shd w:val="clear" w:color="auto" w:fill="D9E2F3"/>
            <w:vAlign w:val="center"/>
          </w:tcPr>
          <w:p w14:paraId="445749B2" w14:textId="77777777" w:rsidR="00F016A2" w:rsidRPr="00FD1EE4" w:rsidRDefault="00F016A2" w:rsidP="00376400">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3B2FC11"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6F480B3" w14:textId="77777777" w:rsidTr="00376400">
        <w:tc>
          <w:tcPr>
            <w:tcW w:w="2837" w:type="dxa"/>
            <w:shd w:val="clear" w:color="auto" w:fill="D9E2F3"/>
            <w:vAlign w:val="center"/>
          </w:tcPr>
          <w:p w14:paraId="2A7C9CAF" w14:textId="77777777" w:rsidR="00F016A2" w:rsidRPr="00FD1EE4" w:rsidRDefault="00F016A2" w:rsidP="003764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0993B35A" w14:textId="77777777" w:rsidR="00F016A2" w:rsidRPr="00B23852"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2544C01" w14:textId="77777777" w:rsidR="00F016A2" w:rsidRPr="00FD1EE4" w:rsidRDefault="00000000" w:rsidP="0037640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673CFD29" w14:textId="77777777" w:rsidTr="00376400">
        <w:tc>
          <w:tcPr>
            <w:tcW w:w="2837" w:type="dxa"/>
            <w:shd w:val="clear" w:color="auto" w:fill="D9E2F3"/>
            <w:vAlign w:val="center"/>
          </w:tcPr>
          <w:p w14:paraId="1CFA5808" w14:textId="77777777" w:rsidR="00F016A2" w:rsidRPr="00FD1EE4" w:rsidRDefault="00F016A2" w:rsidP="003764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B0FDED5" w14:textId="77777777" w:rsidR="00F016A2" w:rsidRPr="005600B4"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3AE46680" w14:textId="77777777" w:rsidR="00F016A2" w:rsidRPr="005600B4" w:rsidRDefault="00000000" w:rsidP="0037640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9C904B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6875E0BE" w14:textId="77777777" w:rsidTr="00376400">
        <w:tc>
          <w:tcPr>
            <w:tcW w:w="2837" w:type="dxa"/>
            <w:shd w:val="clear" w:color="auto" w:fill="D9E2F3"/>
            <w:vAlign w:val="center"/>
          </w:tcPr>
          <w:p w14:paraId="1FC756EC"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D5E5F2C"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41C4E561" w14:textId="77777777" w:rsidTr="00376400">
        <w:tc>
          <w:tcPr>
            <w:tcW w:w="2837" w:type="dxa"/>
            <w:shd w:val="clear" w:color="auto" w:fill="D9E2F3"/>
            <w:vAlign w:val="center"/>
          </w:tcPr>
          <w:p w14:paraId="0D3BB6FD"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46E7B2D8" w14:textId="77777777" w:rsidR="00F016A2" w:rsidRPr="00FD1EE4" w:rsidRDefault="00F016A2" w:rsidP="00376400">
            <w:pPr>
              <w:spacing w:before="240" w:after="240"/>
              <w:rPr>
                <w:rFonts w:ascii="GHEA Grapalat" w:eastAsia="GHEA Grapalat" w:hAnsi="GHEA Grapalat" w:cs="GHEA Grapalat"/>
              </w:rPr>
            </w:pPr>
          </w:p>
        </w:tc>
      </w:tr>
    </w:tbl>
    <w:p w14:paraId="39A09D12"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1B6856B"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32293775"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4B185E" w14:textId="77777777" w:rsidTr="00376400">
        <w:tc>
          <w:tcPr>
            <w:tcW w:w="2835" w:type="dxa"/>
            <w:shd w:val="clear" w:color="auto" w:fill="D9E2F3"/>
            <w:vAlign w:val="center"/>
          </w:tcPr>
          <w:p w14:paraId="72415852"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FE6334E"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EC4CCF1" w14:textId="77777777" w:rsidTr="00376400">
        <w:tc>
          <w:tcPr>
            <w:tcW w:w="2835" w:type="dxa"/>
            <w:shd w:val="clear" w:color="auto" w:fill="D9E2F3"/>
            <w:vAlign w:val="center"/>
          </w:tcPr>
          <w:p w14:paraId="54F2B09A"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D6DF7B5"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6483457" w14:textId="77777777" w:rsidTr="00376400">
        <w:tc>
          <w:tcPr>
            <w:tcW w:w="2835" w:type="dxa"/>
            <w:shd w:val="clear" w:color="auto" w:fill="D9E2F3"/>
            <w:vAlign w:val="center"/>
          </w:tcPr>
          <w:p w14:paraId="5EF732DC"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C66FEC2"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AB4F4A9" w14:textId="77777777" w:rsidTr="00376400">
        <w:tc>
          <w:tcPr>
            <w:tcW w:w="2835" w:type="dxa"/>
            <w:shd w:val="clear" w:color="auto" w:fill="D9E2F3"/>
            <w:vAlign w:val="center"/>
          </w:tcPr>
          <w:p w14:paraId="3B0CBB9B"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72860684"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B4D7038" w14:textId="77777777" w:rsidTr="00376400">
        <w:tc>
          <w:tcPr>
            <w:tcW w:w="2835" w:type="dxa"/>
            <w:shd w:val="clear" w:color="auto" w:fill="D9E2F3"/>
            <w:vAlign w:val="center"/>
          </w:tcPr>
          <w:p w14:paraId="2B1AB0DE"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39FFF45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3D0ED1F8" w14:textId="77777777" w:rsidTr="00376400">
        <w:tc>
          <w:tcPr>
            <w:tcW w:w="2835" w:type="dxa"/>
            <w:shd w:val="clear" w:color="auto" w:fill="D9E2F3"/>
            <w:vAlign w:val="center"/>
          </w:tcPr>
          <w:p w14:paraId="54D6DA2D"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7CD546"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F8B3280" w14:textId="77777777" w:rsidTr="00376400">
        <w:tc>
          <w:tcPr>
            <w:tcW w:w="2835" w:type="dxa"/>
            <w:shd w:val="clear" w:color="auto" w:fill="D9E2F3"/>
            <w:vAlign w:val="center"/>
          </w:tcPr>
          <w:p w14:paraId="7C99F460"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9410C8C" w14:textId="77777777" w:rsidR="00F016A2" w:rsidRPr="00FD1EE4" w:rsidRDefault="00F016A2" w:rsidP="00376400">
            <w:pPr>
              <w:spacing w:before="240" w:after="240"/>
              <w:rPr>
                <w:rFonts w:ascii="GHEA Grapalat" w:eastAsia="GHEA Grapalat" w:hAnsi="GHEA Grapalat" w:cs="GHEA Grapalat"/>
              </w:rPr>
            </w:pPr>
          </w:p>
        </w:tc>
      </w:tr>
    </w:tbl>
    <w:p w14:paraId="6A1D1198"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88346B1" w14:textId="77777777" w:rsidTr="00376400">
        <w:trPr>
          <w:trHeight w:val="853"/>
        </w:trPr>
        <w:tc>
          <w:tcPr>
            <w:tcW w:w="2835" w:type="dxa"/>
            <w:vMerge w:val="restart"/>
            <w:shd w:val="clear" w:color="auto" w:fill="D9E2F3"/>
            <w:vAlign w:val="center"/>
          </w:tcPr>
          <w:p w14:paraId="7838DDCA" w14:textId="77777777" w:rsidR="00F016A2" w:rsidRPr="00FD1EE4" w:rsidRDefault="00F016A2" w:rsidP="00376400">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38A18BF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225A9F3F" w14:textId="77777777" w:rsidTr="00376400">
        <w:trPr>
          <w:trHeight w:val="850"/>
        </w:trPr>
        <w:tc>
          <w:tcPr>
            <w:tcW w:w="2835" w:type="dxa"/>
            <w:vMerge/>
            <w:shd w:val="clear" w:color="auto" w:fill="D9E2F3"/>
            <w:vAlign w:val="center"/>
          </w:tcPr>
          <w:p w14:paraId="4F3BC479"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ED3D6F"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680C8566" w14:textId="77777777" w:rsidTr="00376400">
        <w:trPr>
          <w:trHeight w:val="850"/>
        </w:trPr>
        <w:tc>
          <w:tcPr>
            <w:tcW w:w="2835" w:type="dxa"/>
            <w:vMerge/>
            <w:shd w:val="clear" w:color="auto" w:fill="D9E2F3"/>
            <w:vAlign w:val="center"/>
          </w:tcPr>
          <w:p w14:paraId="099BF826"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8B8F7D"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7849FD24" w14:textId="77777777" w:rsidTr="00376400">
        <w:trPr>
          <w:trHeight w:val="850"/>
        </w:trPr>
        <w:tc>
          <w:tcPr>
            <w:tcW w:w="2835" w:type="dxa"/>
            <w:vMerge/>
            <w:shd w:val="clear" w:color="auto" w:fill="D9E2F3"/>
            <w:vAlign w:val="center"/>
          </w:tcPr>
          <w:p w14:paraId="436695D6"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18F0F47"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07EEB080" w14:textId="77777777" w:rsidTr="00376400">
        <w:trPr>
          <w:trHeight w:val="850"/>
        </w:trPr>
        <w:tc>
          <w:tcPr>
            <w:tcW w:w="2835" w:type="dxa"/>
            <w:vMerge/>
            <w:shd w:val="clear" w:color="auto" w:fill="D9E2F3"/>
            <w:vAlign w:val="center"/>
          </w:tcPr>
          <w:p w14:paraId="498152ED" w14:textId="77777777" w:rsidR="00F016A2" w:rsidRPr="00FD1EE4" w:rsidRDefault="00F016A2" w:rsidP="00376400">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15729E4" w14:textId="77777777" w:rsidR="00F016A2" w:rsidRPr="00FD1EE4" w:rsidRDefault="00F016A2" w:rsidP="00376400">
            <w:pPr>
              <w:spacing w:before="240" w:after="240"/>
              <w:rPr>
                <w:rFonts w:ascii="GHEA Grapalat" w:eastAsia="GHEA Grapalat" w:hAnsi="GHEA Grapalat" w:cs="GHEA Grapalat"/>
              </w:rPr>
            </w:pPr>
          </w:p>
        </w:tc>
      </w:tr>
    </w:tbl>
    <w:p w14:paraId="6AF5D978"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B1CE7FD" w14:textId="77777777" w:rsidTr="00376400">
        <w:tc>
          <w:tcPr>
            <w:tcW w:w="2835" w:type="dxa"/>
            <w:shd w:val="clear" w:color="auto" w:fill="D9E2F3"/>
            <w:vAlign w:val="center"/>
          </w:tcPr>
          <w:p w14:paraId="74A4B40F"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D9C956A" w14:textId="77777777" w:rsidR="00F016A2" w:rsidRPr="00FD1EE4" w:rsidRDefault="00F016A2" w:rsidP="00376400">
            <w:pPr>
              <w:spacing w:before="240" w:after="240"/>
              <w:rPr>
                <w:rFonts w:ascii="GHEA Grapalat" w:eastAsia="GHEA Grapalat" w:hAnsi="GHEA Grapalat" w:cs="GHEA Grapalat"/>
              </w:rPr>
            </w:pPr>
          </w:p>
        </w:tc>
      </w:tr>
      <w:tr w:rsidR="00F016A2" w:rsidRPr="00FD1EE4" w14:paraId="19A0FD06" w14:textId="77777777" w:rsidTr="00376400">
        <w:tc>
          <w:tcPr>
            <w:tcW w:w="2835" w:type="dxa"/>
            <w:shd w:val="clear" w:color="auto" w:fill="D9E2F3"/>
            <w:vAlign w:val="center"/>
          </w:tcPr>
          <w:p w14:paraId="0EFC9EB8" w14:textId="77777777" w:rsidR="00F016A2" w:rsidRPr="00FD1EE4" w:rsidRDefault="00F016A2" w:rsidP="00376400">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C61A91A" w14:textId="77777777" w:rsidR="00F016A2" w:rsidRPr="00FD1EE4" w:rsidRDefault="00F016A2" w:rsidP="00376400">
            <w:pPr>
              <w:spacing w:before="240" w:after="240"/>
              <w:rPr>
                <w:rFonts w:ascii="GHEA Grapalat" w:eastAsia="GHEA Grapalat" w:hAnsi="GHEA Grapalat" w:cs="GHEA Grapalat"/>
              </w:rPr>
            </w:pPr>
          </w:p>
        </w:tc>
      </w:tr>
    </w:tbl>
    <w:p w14:paraId="501799F5"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47A307C" w14:textId="77777777"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14:paraId="56E377F1" w14:textId="77777777" w:rsidTr="00376400">
        <w:tc>
          <w:tcPr>
            <w:tcW w:w="9016" w:type="dxa"/>
            <w:shd w:val="clear" w:color="auto" w:fill="DBE5F1" w:themeFill="accent1" w:themeFillTint="33"/>
          </w:tcPr>
          <w:p w14:paraId="4EA2CEC7" w14:textId="77777777" w:rsidR="00F016A2" w:rsidRPr="00FD1EE4" w:rsidRDefault="00F016A2" w:rsidP="0037640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317E9271" w14:textId="77777777" w:rsidTr="00376400">
        <w:trPr>
          <w:trHeight w:val="10187"/>
        </w:trPr>
        <w:tc>
          <w:tcPr>
            <w:tcW w:w="9016" w:type="dxa"/>
          </w:tcPr>
          <w:p w14:paraId="6F7D359C" w14:textId="77777777" w:rsidR="00F016A2" w:rsidRPr="00FD1EE4" w:rsidRDefault="00F016A2" w:rsidP="00376400">
            <w:pPr>
              <w:rPr>
                <w:rFonts w:ascii="GHEA Grapalat" w:eastAsia="GHEA Grapalat" w:hAnsi="GHEA Grapalat" w:cs="GHEA Grapalat"/>
                <w:b/>
                <w:color w:val="000000"/>
              </w:rPr>
            </w:pPr>
          </w:p>
        </w:tc>
      </w:tr>
    </w:tbl>
    <w:p w14:paraId="5FC4BAC3"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193DB025" w14:textId="77777777" w:rsidR="00F016A2" w:rsidRDefault="00F016A2" w:rsidP="00F016A2">
      <w:pPr>
        <w:rPr>
          <w:rFonts w:ascii="GHEA Grapalat" w:hAnsi="GHEA Grapalat"/>
          <w:b/>
        </w:rPr>
      </w:pPr>
    </w:p>
    <w:p w14:paraId="6E9B4518" w14:textId="77777777" w:rsidR="00F016A2" w:rsidRDefault="00F016A2" w:rsidP="00F016A2">
      <w:pPr>
        <w:rPr>
          <w:ins w:id="2" w:author="Inesa Kocharyan" w:date="2021-09-01T11:45:00Z"/>
          <w:rFonts w:ascii="GHEA Grapalat" w:hAnsi="GHEA Grapalat"/>
          <w:b/>
        </w:rPr>
      </w:pPr>
    </w:p>
    <w:p w14:paraId="55B698C3" w14:textId="77777777" w:rsidR="00F016A2" w:rsidRDefault="00F016A2" w:rsidP="00F016A2">
      <w:pPr>
        <w:rPr>
          <w:rFonts w:ascii="GHEA Grapalat" w:hAnsi="GHEA Grapalat"/>
          <w:b/>
        </w:rPr>
      </w:pPr>
      <w:r>
        <w:rPr>
          <w:rFonts w:ascii="GHEA Grapalat" w:hAnsi="GHEA Grapalat"/>
          <w:b/>
        </w:rPr>
        <w:br w:type="page"/>
      </w:r>
    </w:p>
    <w:p w14:paraId="590F522C"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3BD039F3"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E4C028F" w14:textId="77777777"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50AF547" w14:textId="77777777"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107069A8" w14:textId="77777777"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9202BC" w14:textId="77777777"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37FC2AF"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75C8BFD"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4734FA3" w14:textId="77777777"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6C2FB2E"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712ADAD1" w14:textId="77777777"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4196C3B"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E59C0EB" w14:textId="77777777"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444AB4AA" w14:textId="77777777"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0101A791"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378615EE"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2E04246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FF559A8"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327D84DB"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45EA518"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0DF053E7"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57CF71A6"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C47D80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B366B03"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71B44B5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CBA851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A90D0C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0A4FFD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F877E9"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B1CE92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2F29704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3C46DD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1B5BC9A"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41112F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0E11A8B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681245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335B93CA"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B418E1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CF4DCCC"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1BB2CB6A" w14:textId="38FDC6D2" w:rsidR="00CB6DC0" w:rsidRPr="009044F1" w:rsidRDefault="00B2572B" w:rsidP="00CB6DC0">
      <w:pPr>
        <w:pStyle w:val="3"/>
        <w:keepNext w:val="0"/>
        <w:widowControl w:val="0"/>
        <w:spacing w:after="160" w:line="240" w:lineRule="auto"/>
        <w:ind w:firstLine="567"/>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376400">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332387" w:rsidRPr="00332387">
        <w:rPr>
          <w:rFonts w:ascii="Sylfaen" w:hAnsi="Sylfaen" w:cs="Sylfaen"/>
          <w:highlight w:val="yellow"/>
          <w:lang w:val="af-ZA"/>
        </w:rPr>
        <w:t xml:space="preserve"> </w:t>
      </w:r>
      <w:r w:rsidR="001D1216">
        <w:rPr>
          <w:rFonts w:ascii="Sylfaen" w:hAnsi="Sylfaen" w:cs="Sylfaen"/>
          <w:i w:val="0"/>
          <w:highlight w:val="yellow"/>
          <w:lang w:val="af-ZA"/>
        </w:rPr>
        <w:t>ՀՀԱՄՄՀ-ԱԼՄ-ԳՀԱՊՁԲ-22/0</w:t>
      </w:r>
      <w:r w:rsidR="001E71EC">
        <w:rPr>
          <w:rFonts w:ascii="Sylfaen" w:hAnsi="Sylfaen" w:cs="Sylfaen"/>
          <w:i w:val="0"/>
          <w:highlight w:val="yellow"/>
        </w:rPr>
        <w:t>3</w:t>
      </w:r>
      <w:r w:rsidR="001D1216">
        <w:rPr>
          <w:rFonts w:ascii="Sylfaen" w:hAnsi="Sylfaen" w:cs="Sylfaen"/>
          <w:i w:val="0"/>
          <w:highlight w:val="yellow"/>
          <w:lang w:val="af-ZA"/>
        </w:rPr>
        <w:t xml:space="preserve">       </w:t>
      </w:r>
    </w:p>
    <w:p w14:paraId="58C77325" w14:textId="35325EE0" w:rsidR="00B2572B" w:rsidRPr="009044F1" w:rsidRDefault="00332387" w:rsidP="00B46D58">
      <w:pPr>
        <w:pStyle w:val="31"/>
        <w:widowControl w:val="0"/>
        <w:spacing w:after="160" w:line="240" w:lineRule="auto"/>
        <w:jc w:val="right"/>
        <w:rPr>
          <w:rFonts w:ascii="GHEA Grapalat" w:hAnsi="GHEA Grapalat" w:cs="Arial"/>
          <w:b/>
          <w:sz w:val="24"/>
          <w:szCs w:val="24"/>
        </w:rPr>
      </w:pPr>
      <w:r w:rsidRPr="00A71D81">
        <w:rPr>
          <w:rFonts w:ascii="GHEA Grapalat" w:hAnsi="GHEA Grapalat"/>
          <w:i/>
          <w:u w:val="single"/>
          <w:lang w:val="af-ZA"/>
        </w:rPr>
        <w:t xml:space="preserve">   </w:t>
      </w:r>
      <w:r w:rsidR="006132ED">
        <w:rPr>
          <w:rFonts w:ascii="GHEA Grapalat" w:hAnsi="GHEA Grapalat"/>
          <w:b/>
          <w:sz w:val="24"/>
          <w:szCs w:val="24"/>
        </w:rPr>
        <w:t>"</w:t>
      </w:r>
      <w:r w:rsidR="00DC619D">
        <w:rPr>
          <w:rStyle w:val="af6"/>
          <w:rFonts w:ascii="GHEA Grapalat" w:hAnsi="GHEA Grapalat"/>
          <w:b/>
          <w:sz w:val="24"/>
          <w:szCs w:val="24"/>
        </w:rPr>
        <w:footnoteReference w:customMarkFollows="1" w:id="3"/>
        <w:t>*</w:t>
      </w:r>
    </w:p>
    <w:p w14:paraId="76994827" w14:textId="77777777" w:rsidR="00B2572B" w:rsidRPr="009044F1" w:rsidRDefault="00B2572B" w:rsidP="00B46D58">
      <w:pPr>
        <w:widowControl w:val="0"/>
        <w:spacing w:after="120"/>
        <w:ind w:firstLine="567"/>
        <w:jc w:val="center"/>
        <w:rPr>
          <w:rFonts w:ascii="GHEA Grapalat" w:hAnsi="GHEA Grapalat"/>
        </w:rPr>
      </w:pPr>
    </w:p>
    <w:p w14:paraId="7171E7B7"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9D358E2" w14:textId="77777777" w:rsidR="00B2572B" w:rsidRPr="009044F1" w:rsidRDefault="00B2572B" w:rsidP="00B46D58">
      <w:pPr>
        <w:widowControl w:val="0"/>
        <w:spacing w:after="120"/>
        <w:ind w:firstLine="567"/>
        <w:jc w:val="center"/>
        <w:rPr>
          <w:rFonts w:ascii="GHEA Grapalat" w:hAnsi="GHEA Grapalat"/>
        </w:rPr>
      </w:pPr>
    </w:p>
    <w:p w14:paraId="7369EC4C" w14:textId="61C34F4C" w:rsidR="00CB6DC0" w:rsidRPr="009044F1" w:rsidRDefault="00B2572B" w:rsidP="00CB6DC0">
      <w:pPr>
        <w:pStyle w:val="3"/>
        <w:keepNext w:val="0"/>
        <w:widowControl w:val="0"/>
        <w:spacing w:after="160" w:line="240" w:lineRule="auto"/>
        <w:ind w:firstLine="567"/>
        <w:jc w:val="right"/>
        <w:rPr>
          <w:rFonts w:ascii="GHEA Grapalat" w:hAnsi="GHEA Grapalat" w:cs="Arial"/>
          <w:b/>
          <w:sz w:val="24"/>
          <w:szCs w:val="24"/>
        </w:rPr>
      </w:pPr>
      <w:r w:rsidRPr="005744FC">
        <w:rPr>
          <w:rFonts w:ascii="GHEA Grapalat" w:hAnsi="GHEA Grapalat"/>
          <w:spacing w:val="-6"/>
        </w:rPr>
        <w:t xml:space="preserve">Рассмотрев приглашение на </w:t>
      </w:r>
      <w:r w:rsidR="00376400">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CB6DC0" w:rsidRPr="00CB6DC0">
        <w:rPr>
          <w:rFonts w:ascii="Sylfaen" w:hAnsi="Sylfaen" w:cs="Sylfaen"/>
          <w:i w:val="0"/>
          <w:highlight w:val="yellow"/>
          <w:lang w:val="af-ZA"/>
        </w:rPr>
        <w:t xml:space="preserve"> </w:t>
      </w:r>
      <w:r w:rsidR="001D1216">
        <w:rPr>
          <w:rFonts w:ascii="Sylfaen" w:hAnsi="Sylfaen" w:cs="Sylfaen"/>
          <w:i w:val="0"/>
          <w:highlight w:val="yellow"/>
          <w:lang w:val="af-ZA"/>
        </w:rPr>
        <w:t>ՀՀԱՄՄՀ-ԱԼՄ-ԳՀԱՊՁԲ-22/0</w:t>
      </w:r>
      <w:r w:rsidR="001E71EC">
        <w:rPr>
          <w:rFonts w:ascii="Sylfaen" w:hAnsi="Sylfaen" w:cs="Sylfaen"/>
          <w:i w:val="0"/>
          <w:highlight w:val="yellow"/>
        </w:rPr>
        <w:t>3</w:t>
      </w:r>
      <w:r w:rsidR="001D1216">
        <w:rPr>
          <w:rFonts w:ascii="Sylfaen" w:hAnsi="Sylfaen" w:cs="Sylfaen"/>
          <w:i w:val="0"/>
          <w:highlight w:val="yellow"/>
          <w:lang w:val="af-ZA"/>
        </w:rPr>
        <w:t xml:space="preserve">       </w:t>
      </w:r>
    </w:p>
    <w:p w14:paraId="7C05A440" w14:textId="419B1F4A"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w:t>
      </w:r>
      <w:r w:rsidRPr="009044F1">
        <w:rPr>
          <w:rFonts w:ascii="GHEA Grapalat" w:hAnsi="GHEA Grapalat"/>
        </w:rPr>
        <w:t xml:space="preserve"> </w:t>
      </w:r>
    </w:p>
    <w:p w14:paraId="7F7B166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3017174E"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0E5D37F"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BEF5F8B"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7D0933C3"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79311802"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B72F92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4CC348A"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9086BF9"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73230120"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0EF2861"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p>
          <w:p w14:paraId="11ECDF8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474883DB"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43F7306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6BA7B38A"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513B733"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0680701"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1E18548"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3C305C7"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BC18F6B"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CB42F52"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9FB3C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8C018C7"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C837B6F"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2335CE"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D3E991" w14:textId="77777777" w:rsidR="0009191C" w:rsidRPr="005744FC" w:rsidRDefault="0009191C" w:rsidP="00B46D58">
            <w:pPr>
              <w:widowControl w:val="0"/>
              <w:jc w:val="center"/>
              <w:rPr>
                <w:rFonts w:ascii="GHEA Grapalat" w:hAnsi="GHEA Grapalat"/>
                <w:sz w:val="20"/>
                <w:szCs w:val="20"/>
              </w:rPr>
            </w:pPr>
          </w:p>
        </w:tc>
      </w:tr>
      <w:tr w:rsidR="0009191C" w:rsidRPr="005744FC" w14:paraId="73F77FD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788603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5DFE88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9E89F5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35C911"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6F3957" w14:textId="77777777" w:rsidR="0009191C" w:rsidRPr="005744FC" w:rsidRDefault="0009191C" w:rsidP="00B46D58">
            <w:pPr>
              <w:widowControl w:val="0"/>
              <w:rPr>
                <w:rFonts w:ascii="GHEA Grapalat" w:hAnsi="GHEA Grapalat"/>
                <w:sz w:val="20"/>
                <w:szCs w:val="20"/>
              </w:rPr>
            </w:pPr>
          </w:p>
        </w:tc>
      </w:tr>
      <w:tr w:rsidR="0009191C" w:rsidRPr="005744FC" w14:paraId="140F57A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F1498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B9DBC6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D51432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89646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DD1F87" w14:textId="77777777" w:rsidR="0009191C" w:rsidRPr="005744FC" w:rsidRDefault="0009191C" w:rsidP="00B46D58">
            <w:pPr>
              <w:widowControl w:val="0"/>
              <w:jc w:val="center"/>
              <w:rPr>
                <w:rFonts w:ascii="GHEA Grapalat" w:hAnsi="GHEA Grapalat"/>
                <w:sz w:val="20"/>
                <w:szCs w:val="20"/>
              </w:rPr>
            </w:pPr>
          </w:p>
        </w:tc>
      </w:tr>
      <w:tr w:rsidR="0009191C" w:rsidRPr="005744FC" w14:paraId="67E5FCDA"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BA2AB2A"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A8D29A6"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483926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94761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838082" w14:textId="77777777" w:rsidR="0009191C" w:rsidRPr="005744FC" w:rsidRDefault="0009191C" w:rsidP="00B46D58">
            <w:pPr>
              <w:widowControl w:val="0"/>
              <w:jc w:val="center"/>
              <w:rPr>
                <w:rFonts w:ascii="GHEA Grapalat" w:hAnsi="GHEA Grapalat"/>
                <w:sz w:val="20"/>
                <w:szCs w:val="20"/>
              </w:rPr>
            </w:pPr>
          </w:p>
        </w:tc>
      </w:tr>
      <w:tr w:rsidR="0009191C" w:rsidRPr="005744FC" w14:paraId="2FA75F38"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D221A52"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058C7E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08F9DC8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8E31A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13FB96" w14:textId="77777777" w:rsidR="0009191C" w:rsidRPr="005744FC" w:rsidRDefault="0009191C" w:rsidP="00B46D58">
            <w:pPr>
              <w:widowControl w:val="0"/>
              <w:jc w:val="center"/>
              <w:rPr>
                <w:rFonts w:ascii="GHEA Grapalat" w:hAnsi="GHEA Grapalat"/>
                <w:sz w:val="20"/>
                <w:szCs w:val="20"/>
              </w:rPr>
            </w:pPr>
          </w:p>
        </w:tc>
      </w:tr>
    </w:tbl>
    <w:p w14:paraId="42FCA3E3"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1280C4F"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86D3287" w14:textId="77777777" w:rsidR="00DC619D" w:rsidRPr="00D3436F" w:rsidRDefault="00DC619D" w:rsidP="00B46D58">
      <w:pPr>
        <w:widowControl w:val="0"/>
        <w:spacing w:after="160"/>
        <w:jc w:val="both"/>
        <w:rPr>
          <w:rFonts w:ascii="GHEA Grapalat" w:hAnsi="GHEA Grapalat"/>
          <w:lang w:val="es-ES"/>
        </w:rPr>
      </w:pPr>
    </w:p>
    <w:p w14:paraId="00383A64"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824BD89" w14:textId="77777777" w:rsidR="00B217BB" w:rsidRDefault="00B217BB" w:rsidP="00B46D58">
      <w:pPr>
        <w:rPr>
          <w:rFonts w:ascii="GHEA Grapalat" w:hAnsi="GHEA Grapalat"/>
          <w:b/>
        </w:rPr>
      </w:pPr>
      <w:r>
        <w:rPr>
          <w:rFonts w:ascii="GHEA Grapalat" w:hAnsi="GHEA Grapalat"/>
          <w:b/>
        </w:rPr>
        <w:br w:type="page"/>
      </w:r>
    </w:p>
    <w:p w14:paraId="0487F4E3"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56B48D49" w14:textId="746C11FE" w:rsidR="005251F8" w:rsidRPr="009044F1" w:rsidRDefault="003D2FE2" w:rsidP="005251F8">
      <w:pPr>
        <w:pStyle w:val="3"/>
        <w:keepNext w:val="0"/>
        <w:widowControl w:val="0"/>
        <w:spacing w:after="160" w:line="240" w:lineRule="auto"/>
        <w:ind w:firstLine="567"/>
        <w:jc w:val="right"/>
        <w:rPr>
          <w:rFonts w:ascii="GHEA Grapalat" w:hAnsi="GHEA Grapalat" w:cs="Arial"/>
          <w:b/>
          <w:sz w:val="24"/>
          <w:szCs w:val="24"/>
        </w:rPr>
      </w:pPr>
      <w:r w:rsidRPr="00B138F3">
        <w:rPr>
          <w:rFonts w:ascii="GHEA Grapalat" w:hAnsi="GHEA Grapalat"/>
          <w:sz w:val="22"/>
          <w:szCs w:val="22"/>
        </w:rPr>
        <w:t xml:space="preserve">к Приглашению на </w:t>
      </w:r>
      <w:r w:rsidR="00376400">
        <w:rPr>
          <w:rFonts w:ascii="GHEA Grapalat" w:hAnsi="GHEA Grapalat"/>
          <w:sz w:val="22"/>
          <w:szCs w:val="22"/>
        </w:rPr>
        <w:t>запрос котировок</w:t>
      </w:r>
      <w:r w:rsidRPr="00B138F3">
        <w:rPr>
          <w:rFonts w:ascii="GHEA Grapalat" w:hAnsi="GHEA Grapalat" w:cs="GHEA Grapalat"/>
          <w:sz w:val="22"/>
          <w:szCs w:val="22"/>
        </w:rPr>
        <w:br/>
      </w:r>
      <w:r w:rsidRPr="00B138F3">
        <w:rPr>
          <w:rFonts w:ascii="GHEA Grapalat" w:hAnsi="GHEA Grapalat"/>
          <w:sz w:val="22"/>
          <w:szCs w:val="22"/>
        </w:rPr>
        <w:t>под кодом "</w:t>
      </w:r>
      <w:r w:rsidR="00332387" w:rsidRPr="00332387">
        <w:rPr>
          <w:rFonts w:ascii="Sylfaen" w:hAnsi="Sylfaen" w:cs="Sylfaen"/>
          <w:highlight w:val="yellow"/>
          <w:lang w:val="af-ZA"/>
        </w:rPr>
        <w:t xml:space="preserve"> </w:t>
      </w:r>
      <w:r w:rsidR="001D1216">
        <w:rPr>
          <w:rFonts w:ascii="Sylfaen" w:hAnsi="Sylfaen" w:cs="Sylfaen"/>
          <w:i w:val="0"/>
          <w:highlight w:val="yellow"/>
          <w:lang w:val="af-ZA"/>
        </w:rPr>
        <w:t>ՀՀԱՄՄՀ-ԱԼՄ-ԳՀԱՊՁԲ-22/0</w:t>
      </w:r>
      <w:r w:rsidR="001E71EC">
        <w:rPr>
          <w:rFonts w:ascii="Sylfaen" w:hAnsi="Sylfaen" w:cs="Sylfaen"/>
          <w:i w:val="0"/>
          <w:highlight w:val="yellow"/>
        </w:rPr>
        <w:t>3</w:t>
      </w:r>
      <w:r w:rsidR="001D1216">
        <w:rPr>
          <w:rFonts w:ascii="Sylfaen" w:hAnsi="Sylfaen" w:cs="Sylfaen"/>
          <w:i w:val="0"/>
          <w:highlight w:val="yellow"/>
          <w:lang w:val="af-ZA"/>
        </w:rPr>
        <w:t xml:space="preserve">       </w:t>
      </w:r>
    </w:p>
    <w:p w14:paraId="6ECA4839" w14:textId="679D0228" w:rsidR="003D2FE2" w:rsidRPr="00B138F3" w:rsidRDefault="003D2FE2" w:rsidP="003D2FE2">
      <w:pPr>
        <w:widowControl w:val="0"/>
        <w:spacing w:after="160"/>
        <w:jc w:val="right"/>
        <w:rPr>
          <w:rFonts w:ascii="GHEA Grapalat" w:hAnsi="GHEA Grapalat" w:cs="GHEA Grapalat"/>
          <w:i/>
          <w:sz w:val="22"/>
          <w:szCs w:val="22"/>
        </w:rPr>
      </w:pPr>
    </w:p>
    <w:p w14:paraId="6141A440" w14:textId="77777777" w:rsidR="003D2FE2" w:rsidRPr="00B138F3" w:rsidRDefault="003D2FE2" w:rsidP="003D2FE2">
      <w:pPr>
        <w:widowControl w:val="0"/>
        <w:spacing w:after="160"/>
        <w:jc w:val="center"/>
        <w:rPr>
          <w:rFonts w:ascii="GHEA Grapalat" w:hAnsi="GHEA Grapalat"/>
          <w:b/>
          <w:sz w:val="22"/>
          <w:szCs w:val="22"/>
        </w:rPr>
      </w:pPr>
    </w:p>
    <w:p w14:paraId="2E4713A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77C8BBEF"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14:paraId="57A1CD01" w14:textId="77777777" w:rsidTr="00B932B8">
        <w:tc>
          <w:tcPr>
            <w:tcW w:w="4786" w:type="dxa"/>
          </w:tcPr>
          <w:p w14:paraId="6ADEC5B8"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7F541475"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14:paraId="75428CFB" w14:textId="77777777" w:rsidR="003D2FE2" w:rsidRPr="00B138F3" w:rsidRDefault="003D2FE2" w:rsidP="003D2FE2">
      <w:pPr>
        <w:widowControl w:val="0"/>
        <w:spacing w:after="160"/>
        <w:rPr>
          <w:rFonts w:ascii="GHEA Grapalat" w:hAnsi="GHEA Grapalat" w:cs="GHEA Grapalat"/>
          <w:b/>
          <w:sz w:val="22"/>
          <w:szCs w:val="22"/>
        </w:rPr>
      </w:pPr>
    </w:p>
    <w:p w14:paraId="15276F6C"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4EA4DFD"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4BBEAEE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D481B58"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24DF9DB"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476F5D8"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62C2042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A7FD619" w14:textId="6CA6EB76" w:rsidR="006734E2" w:rsidRPr="006734E2" w:rsidRDefault="003D2FE2" w:rsidP="006734E2">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B138F3">
        <w:rPr>
          <w:rFonts w:ascii="Cambria" w:hAnsi="Cambria" w:cs="Cambria"/>
          <w:spacing w:val="-6"/>
          <w:sz w:val="22"/>
          <w:szCs w:val="22"/>
        </w:rPr>
        <w:t>Компания</w:t>
      </w:r>
      <w:r w:rsidRPr="00B138F3">
        <w:rPr>
          <w:rFonts w:ascii="GHEA Grapalat" w:hAnsi="GHEA Grapalat"/>
          <w:spacing w:val="-6"/>
          <w:sz w:val="22"/>
          <w:szCs w:val="22"/>
        </w:rPr>
        <w:t xml:space="preserve"> </w:t>
      </w:r>
      <w:r w:rsidRPr="00B138F3">
        <w:rPr>
          <w:rFonts w:ascii="Cambria" w:hAnsi="Cambria" w:cs="Cambria"/>
          <w:spacing w:val="-6"/>
          <w:sz w:val="22"/>
          <w:szCs w:val="22"/>
        </w:rPr>
        <w:t>участвует</w:t>
      </w:r>
      <w:r w:rsidRPr="00B138F3">
        <w:rPr>
          <w:rFonts w:ascii="GHEA Grapalat" w:hAnsi="GHEA Grapalat"/>
          <w:spacing w:val="-6"/>
          <w:sz w:val="22"/>
          <w:szCs w:val="22"/>
        </w:rPr>
        <w:t xml:space="preserve"> </w:t>
      </w:r>
      <w:r w:rsidRPr="00B138F3">
        <w:rPr>
          <w:rFonts w:ascii="Cambria" w:hAnsi="Cambria" w:cs="Cambria"/>
          <w:spacing w:val="-6"/>
          <w:sz w:val="22"/>
          <w:szCs w:val="22"/>
        </w:rPr>
        <w:t>в</w:t>
      </w:r>
      <w:r w:rsidRPr="00B138F3">
        <w:rPr>
          <w:rFonts w:ascii="GHEA Grapalat" w:hAnsi="GHEA Grapalat"/>
          <w:spacing w:val="-6"/>
          <w:sz w:val="22"/>
          <w:szCs w:val="22"/>
        </w:rPr>
        <w:t xml:space="preserve"> </w:t>
      </w:r>
      <w:r w:rsidRPr="00B138F3">
        <w:rPr>
          <w:rFonts w:ascii="Cambria" w:hAnsi="Cambria" w:cs="Cambria"/>
          <w:spacing w:val="-6"/>
          <w:sz w:val="22"/>
          <w:szCs w:val="22"/>
        </w:rPr>
        <w:t>организованной</w:t>
      </w:r>
      <w:r w:rsidRPr="00B138F3">
        <w:rPr>
          <w:rFonts w:ascii="GHEA Grapalat" w:hAnsi="GHEA Grapalat"/>
          <w:spacing w:val="-6"/>
          <w:sz w:val="22"/>
          <w:szCs w:val="22"/>
        </w:rPr>
        <w:t xml:space="preserve"> </w:t>
      </w:r>
      <w:r w:rsidR="00100DEC" w:rsidRPr="003A585B">
        <w:rPr>
          <w:rFonts w:ascii="GHEA Grapalat" w:hAnsi="GHEA Grapalat"/>
          <w:spacing w:val="-6"/>
          <w:sz w:val="22"/>
          <w:szCs w:val="22"/>
        </w:rPr>
        <w:t>«</w:t>
      </w:r>
      <w:r w:rsidR="00506300">
        <w:rPr>
          <w:rFonts w:ascii="Cambria" w:hAnsi="Cambria"/>
          <w:spacing w:val="-6"/>
          <w:sz w:val="22"/>
          <w:szCs w:val="22"/>
          <w:lang w:val="hy-AM"/>
        </w:rPr>
        <w:t xml:space="preserve">Детский сад </w:t>
      </w:r>
      <w:r w:rsidR="001E71EC">
        <w:rPr>
          <w:rFonts w:ascii="Sylfaen" w:hAnsi="Sylfaen"/>
          <w:spacing w:val="-6"/>
          <w:sz w:val="22"/>
          <w:szCs w:val="22"/>
          <w:lang w:val="hy-AM"/>
        </w:rPr>
        <w:t>Алашкерта</w:t>
      </w:r>
      <w:r w:rsidR="00100DEC" w:rsidRPr="003A585B">
        <w:rPr>
          <w:rFonts w:ascii="GHEA Grapalat" w:hAnsi="GHEA Grapalat"/>
          <w:spacing w:val="-6"/>
          <w:sz w:val="22"/>
          <w:szCs w:val="22"/>
        </w:rPr>
        <w:t xml:space="preserve">» </w:t>
      </w:r>
      <w:r w:rsidR="00100DEC" w:rsidRPr="003A585B">
        <w:rPr>
          <w:rFonts w:ascii="Cambria" w:hAnsi="Cambria" w:cs="Cambria"/>
          <w:spacing w:val="-6"/>
          <w:sz w:val="22"/>
          <w:szCs w:val="22"/>
        </w:rPr>
        <w:t>ОНО</w:t>
      </w:r>
      <w:r w:rsidR="00100DEC" w:rsidRPr="00B138F3">
        <w:rPr>
          <w:rFonts w:ascii="GHEA Grapalat" w:hAnsi="GHEA Grapalat"/>
          <w:spacing w:val="-6"/>
          <w:sz w:val="22"/>
          <w:szCs w:val="22"/>
        </w:rPr>
        <w:t xml:space="preserve"> </w:t>
      </w:r>
      <w:r w:rsidRPr="00B138F3">
        <w:rPr>
          <w:rFonts w:ascii="GHEA Grapalat" w:hAnsi="GHEA Grapalat"/>
          <w:spacing w:val="-6"/>
          <w:sz w:val="22"/>
          <w:szCs w:val="22"/>
        </w:rPr>
        <w:t>(</w:t>
      </w:r>
      <w:r w:rsidRPr="00B138F3">
        <w:rPr>
          <w:rFonts w:ascii="Cambria" w:hAnsi="Cambria" w:cs="Cambria"/>
          <w:spacing w:val="-6"/>
          <w:sz w:val="22"/>
          <w:szCs w:val="22"/>
        </w:rPr>
        <w:t>далее</w:t>
      </w:r>
      <w:r w:rsidRPr="00B138F3">
        <w:rPr>
          <w:rFonts w:ascii="GHEA Grapalat" w:hAnsi="GHEA Grapalat"/>
          <w:spacing w:val="-6"/>
          <w:sz w:val="22"/>
          <w:szCs w:val="22"/>
        </w:rPr>
        <w:t xml:space="preserve"> </w:t>
      </w:r>
      <w:r w:rsidRPr="00B138F3">
        <w:rPr>
          <w:rFonts w:ascii="Courier LatRus" w:hAnsi="Courier LatRus" w:cs="Courier LatRus"/>
          <w:spacing w:val="-6"/>
          <w:sz w:val="22"/>
          <w:szCs w:val="22"/>
        </w:rPr>
        <w:t>—</w:t>
      </w:r>
      <w:r w:rsidRPr="00B138F3">
        <w:rPr>
          <w:rFonts w:ascii="GHEA Grapalat" w:hAnsi="GHEA Grapalat"/>
          <w:spacing w:val="-6"/>
          <w:sz w:val="22"/>
          <w:szCs w:val="22"/>
        </w:rPr>
        <w:t xml:space="preserve"> </w:t>
      </w:r>
      <w:r w:rsidRPr="00B138F3">
        <w:rPr>
          <w:rFonts w:ascii="Cambria" w:hAnsi="Cambria" w:cs="Cambria"/>
          <w:spacing w:val="-6"/>
          <w:sz w:val="22"/>
          <w:szCs w:val="22"/>
        </w:rPr>
        <w:t>Заказчик</w:t>
      </w:r>
      <w:r w:rsidRPr="00B138F3">
        <w:rPr>
          <w:rFonts w:ascii="GHEA Grapalat" w:hAnsi="GHEA Grapalat"/>
          <w:spacing w:val="-6"/>
          <w:sz w:val="22"/>
          <w:szCs w:val="22"/>
        </w:rPr>
        <w:t xml:space="preserve">) </w:t>
      </w:r>
      <w:r w:rsidRPr="003A585B">
        <w:rPr>
          <w:rFonts w:ascii="Cambria" w:hAnsi="Cambria" w:cs="Cambria"/>
          <w:spacing w:val="-6"/>
          <w:sz w:val="22"/>
          <w:szCs w:val="22"/>
        </w:rPr>
        <w:t>процедуре</w:t>
      </w:r>
      <w:r w:rsidRPr="003A585B">
        <w:rPr>
          <w:rFonts w:ascii="GHEA Grapalat" w:hAnsi="GHEA Grapalat"/>
          <w:spacing w:val="-6"/>
          <w:sz w:val="22"/>
          <w:szCs w:val="22"/>
        </w:rPr>
        <w:t xml:space="preserve"> </w:t>
      </w:r>
      <w:r w:rsidRPr="003A585B">
        <w:rPr>
          <w:rFonts w:ascii="Cambria" w:hAnsi="Cambria" w:cs="Cambria"/>
          <w:spacing w:val="-6"/>
          <w:sz w:val="22"/>
          <w:szCs w:val="22"/>
        </w:rPr>
        <w:t>закупок</w:t>
      </w:r>
      <w:r w:rsidRPr="003A585B">
        <w:rPr>
          <w:rFonts w:ascii="GHEA Grapalat" w:hAnsi="GHEA Grapalat"/>
          <w:spacing w:val="-6"/>
          <w:sz w:val="22"/>
          <w:szCs w:val="22"/>
        </w:rPr>
        <w:t xml:space="preserve"> </w:t>
      </w:r>
      <w:r w:rsidRPr="003A585B">
        <w:rPr>
          <w:rFonts w:ascii="Cambria" w:hAnsi="Cambria" w:cs="Cambria"/>
          <w:spacing w:val="-6"/>
          <w:sz w:val="22"/>
          <w:szCs w:val="22"/>
        </w:rPr>
        <w:t>под</w:t>
      </w:r>
      <w:r w:rsidRPr="003A585B">
        <w:rPr>
          <w:rFonts w:ascii="GHEA Grapalat" w:hAnsi="GHEA Grapalat"/>
          <w:spacing w:val="-6"/>
          <w:sz w:val="22"/>
          <w:szCs w:val="22"/>
        </w:rPr>
        <w:t xml:space="preserve"> </w:t>
      </w:r>
      <w:r w:rsidRPr="003A585B">
        <w:rPr>
          <w:rFonts w:ascii="Cambria" w:hAnsi="Cambria" w:cs="Cambria"/>
          <w:spacing w:val="-6"/>
          <w:sz w:val="22"/>
          <w:szCs w:val="22"/>
        </w:rPr>
        <w:t>кодом</w:t>
      </w:r>
      <w:r w:rsidR="006734E2" w:rsidRPr="006734E2">
        <w:rPr>
          <w:rFonts w:ascii="Sylfaen" w:hAnsi="Sylfaen" w:cs="Sylfaen"/>
          <w:i/>
          <w:highlight w:val="yellow"/>
          <w:lang w:val="af-ZA"/>
        </w:rPr>
        <w:t xml:space="preserve"> </w:t>
      </w:r>
      <w:r w:rsidR="001E71EC">
        <w:rPr>
          <w:rFonts w:ascii="Sylfaen" w:hAnsi="Sylfaen" w:cs="Sylfaen"/>
          <w:i/>
          <w:highlight w:val="yellow"/>
          <w:lang w:val="af-ZA"/>
        </w:rPr>
        <w:t>ՀՀԱՄՄՀ-ԱԼՄ-ԳՀԱՊՁԲ-22/03</w:t>
      </w:r>
      <w:r w:rsidR="001D1216">
        <w:rPr>
          <w:rFonts w:ascii="Sylfaen" w:hAnsi="Sylfaen" w:cs="Sylfaen"/>
          <w:i/>
          <w:highlight w:val="yellow"/>
          <w:lang w:val="af-ZA"/>
        </w:rPr>
        <w:t xml:space="preserve">      </w:t>
      </w:r>
    </w:p>
    <w:p w14:paraId="2C02B6B5" w14:textId="354544CA" w:rsidR="003D2FE2" w:rsidRPr="003A585B" w:rsidRDefault="003D2FE2" w:rsidP="003D2FE2">
      <w:pPr>
        <w:widowControl w:val="0"/>
        <w:jc w:val="both"/>
        <w:rPr>
          <w:rFonts w:ascii="GHEA Grapalat" w:hAnsi="GHEA Grapalat"/>
          <w:spacing w:val="-6"/>
          <w:sz w:val="22"/>
          <w:szCs w:val="22"/>
        </w:rPr>
      </w:pPr>
      <w:r w:rsidRPr="003A585B">
        <w:rPr>
          <w:rFonts w:ascii="GHEA Grapalat" w:hAnsi="GHEA Grapalat"/>
          <w:spacing w:val="-6"/>
          <w:sz w:val="22"/>
          <w:szCs w:val="22"/>
        </w:rPr>
        <w:t>.</w:t>
      </w:r>
    </w:p>
    <w:p w14:paraId="7F280DA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E9FA51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0D8D47D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009A6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D443F9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E48FA6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0B9E69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6CF517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A741A9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32DEC9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3D9A0B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EF65F3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2CB0CF87"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616272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AE8534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DD0151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2C64A67"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C21480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3D522FD"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2AC13D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E82B17F"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46E00F0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CAE759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BE1CBB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052001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4DADBC1" w14:textId="77777777" w:rsidR="003D2FE2" w:rsidRPr="00B138F3" w:rsidRDefault="003D2FE2" w:rsidP="003D2FE2">
      <w:pPr>
        <w:widowControl w:val="0"/>
        <w:spacing w:after="160"/>
        <w:jc w:val="right"/>
        <w:rPr>
          <w:rFonts w:ascii="GHEA Grapalat" w:hAnsi="GHEA Grapalat"/>
          <w:sz w:val="22"/>
          <w:szCs w:val="22"/>
        </w:rPr>
      </w:pPr>
    </w:p>
    <w:p w14:paraId="0B2D740D"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9C9D0CA"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7E5BCCD1" w14:textId="77777777" w:rsidR="003D2FE2" w:rsidRPr="00B138F3" w:rsidRDefault="003D2FE2" w:rsidP="003D2FE2">
      <w:pPr>
        <w:widowControl w:val="0"/>
        <w:spacing w:after="160"/>
        <w:jc w:val="both"/>
        <w:rPr>
          <w:rFonts w:ascii="GHEA Grapalat" w:hAnsi="GHEA Grapalat"/>
          <w:sz w:val="22"/>
          <w:szCs w:val="22"/>
        </w:rPr>
      </w:pPr>
    </w:p>
    <w:p w14:paraId="22CD5C4C" w14:textId="77777777" w:rsidR="003D2FE2" w:rsidRPr="00B138F3" w:rsidRDefault="003D2FE2" w:rsidP="003D2FE2">
      <w:pPr>
        <w:widowControl w:val="0"/>
        <w:spacing w:after="160"/>
        <w:jc w:val="both"/>
        <w:rPr>
          <w:rFonts w:ascii="GHEA Grapalat" w:hAnsi="GHEA Grapalat"/>
          <w:sz w:val="22"/>
          <w:szCs w:val="22"/>
        </w:rPr>
      </w:pPr>
    </w:p>
    <w:p w14:paraId="3B5A9884" w14:textId="77777777" w:rsidR="003D2FE2" w:rsidRPr="00B138F3" w:rsidRDefault="003D2FE2" w:rsidP="003D2FE2">
      <w:pPr>
        <w:rPr>
          <w:sz w:val="22"/>
          <w:szCs w:val="22"/>
        </w:rPr>
      </w:pPr>
    </w:p>
    <w:p w14:paraId="1D99CFAE" w14:textId="77777777" w:rsidR="001005B0" w:rsidRPr="00B138F3" w:rsidRDefault="001005B0" w:rsidP="003D2FE2">
      <w:pPr>
        <w:widowControl w:val="0"/>
        <w:spacing w:after="160"/>
        <w:ind w:left="567" w:right="565"/>
        <w:jc w:val="both"/>
        <w:rPr>
          <w:rFonts w:ascii="GHEA Grapalat" w:hAnsi="GHEA Grapalat"/>
          <w:sz w:val="22"/>
          <w:szCs w:val="22"/>
        </w:rPr>
      </w:pPr>
    </w:p>
    <w:p w14:paraId="30C103E1" w14:textId="77777777" w:rsidR="001005B0" w:rsidRPr="00B138F3" w:rsidRDefault="001005B0" w:rsidP="00B46D58">
      <w:pPr>
        <w:widowControl w:val="0"/>
        <w:spacing w:after="160"/>
        <w:ind w:left="567" w:right="565"/>
        <w:jc w:val="center"/>
        <w:rPr>
          <w:rFonts w:ascii="GHEA Grapalat" w:hAnsi="GHEA Grapalat"/>
          <w:b/>
          <w:sz w:val="22"/>
          <w:szCs w:val="22"/>
        </w:rPr>
      </w:pPr>
    </w:p>
    <w:p w14:paraId="77BE9505" w14:textId="77777777" w:rsidR="001005B0" w:rsidRPr="00B138F3" w:rsidRDefault="001005B0" w:rsidP="00B46D58">
      <w:pPr>
        <w:widowControl w:val="0"/>
        <w:spacing w:after="160"/>
        <w:ind w:left="567" w:right="565"/>
        <w:jc w:val="center"/>
        <w:rPr>
          <w:rFonts w:ascii="GHEA Grapalat" w:hAnsi="GHEA Grapalat"/>
          <w:b/>
          <w:sz w:val="22"/>
          <w:szCs w:val="22"/>
        </w:rPr>
      </w:pPr>
    </w:p>
    <w:p w14:paraId="6567C931" w14:textId="77777777" w:rsidR="001005B0" w:rsidRPr="00B138F3" w:rsidRDefault="001005B0" w:rsidP="00B46D58">
      <w:pPr>
        <w:widowControl w:val="0"/>
        <w:spacing w:after="160"/>
        <w:ind w:left="567" w:right="565"/>
        <w:jc w:val="center"/>
        <w:rPr>
          <w:rFonts w:ascii="GHEA Grapalat" w:hAnsi="GHEA Grapalat"/>
          <w:b/>
          <w:sz w:val="22"/>
          <w:szCs w:val="22"/>
        </w:rPr>
      </w:pPr>
    </w:p>
    <w:p w14:paraId="599E37B0" w14:textId="77777777" w:rsidR="001005B0" w:rsidRPr="00B138F3" w:rsidRDefault="001005B0" w:rsidP="00B46D58">
      <w:pPr>
        <w:widowControl w:val="0"/>
        <w:spacing w:after="160"/>
        <w:ind w:left="567" w:right="565"/>
        <w:jc w:val="center"/>
        <w:rPr>
          <w:rFonts w:ascii="GHEA Grapalat" w:hAnsi="GHEA Grapalat"/>
          <w:b/>
          <w:sz w:val="22"/>
          <w:szCs w:val="22"/>
        </w:rPr>
      </w:pPr>
    </w:p>
    <w:p w14:paraId="25CB4171" w14:textId="77777777" w:rsidR="001005B0" w:rsidRPr="00B138F3" w:rsidRDefault="001005B0" w:rsidP="00B46D58">
      <w:pPr>
        <w:widowControl w:val="0"/>
        <w:spacing w:after="160"/>
        <w:ind w:left="567" w:right="565"/>
        <w:jc w:val="center"/>
        <w:rPr>
          <w:rFonts w:ascii="GHEA Grapalat" w:hAnsi="GHEA Grapalat"/>
          <w:b/>
          <w:sz w:val="22"/>
          <w:szCs w:val="22"/>
        </w:rPr>
      </w:pPr>
    </w:p>
    <w:p w14:paraId="019A521D" w14:textId="77777777" w:rsidR="001005B0" w:rsidRPr="00B138F3" w:rsidRDefault="001005B0" w:rsidP="00B46D58">
      <w:pPr>
        <w:widowControl w:val="0"/>
        <w:spacing w:after="160"/>
        <w:ind w:left="567" w:right="565"/>
        <w:jc w:val="center"/>
        <w:rPr>
          <w:rFonts w:ascii="GHEA Grapalat" w:hAnsi="GHEA Grapalat"/>
          <w:b/>
        </w:rPr>
      </w:pPr>
    </w:p>
    <w:p w14:paraId="184CCFA5" w14:textId="77777777" w:rsidR="001005B0" w:rsidRPr="00B138F3" w:rsidRDefault="001005B0" w:rsidP="00B46D58">
      <w:pPr>
        <w:widowControl w:val="0"/>
        <w:spacing w:after="160"/>
        <w:ind w:left="567" w:right="565"/>
        <w:jc w:val="center"/>
        <w:rPr>
          <w:rFonts w:ascii="GHEA Grapalat" w:hAnsi="GHEA Grapalat"/>
          <w:b/>
        </w:rPr>
      </w:pPr>
    </w:p>
    <w:p w14:paraId="55C6ADC1" w14:textId="77777777" w:rsidR="001005B0" w:rsidRPr="00B138F3" w:rsidRDefault="001005B0" w:rsidP="00B46D58">
      <w:pPr>
        <w:widowControl w:val="0"/>
        <w:spacing w:after="160"/>
        <w:ind w:left="567" w:right="565"/>
        <w:jc w:val="center"/>
        <w:rPr>
          <w:rFonts w:ascii="GHEA Grapalat" w:hAnsi="GHEA Grapalat"/>
          <w:b/>
        </w:rPr>
      </w:pPr>
    </w:p>
    <w:p w14:paraId="4204AF06" w14:textId="77777777" w:rsidR="001005B0" w:rsidRPr="00B138F3" w:rsidRDefault="001005B0" w:rsidP="00B46D58">
      <w:pPr>
        <w:widowControl w:val="0"/>
        <w:spacing w:after="160"/>
        <w:ind w:left="567" w:right="565"/>
        <w:jc w:val="center"/>
        <w:rPr>
          <w:rFonts w:ascii="GHEA Grapalat" w:hAnsi="GHEA Grapalat"/>
          <w:b/>
        </w:rPr>
      </w:pPr>
    </w:p>
    <w:p w14:paraId="48BB5C89" w14:textId="77777777" w:rsidR="001005B0" w:rsidRPr="00B138F3" w:rsidRDefault="001005B0" w:rsidP="00B46D58">
      <w:pPr>
        <w:widowControl w:val="0"/>
        <w:spacing w:after="160"/>
        <w:ind w:left="567" w:right="565"/>
        <w:jc w:val="center"/>
        <w:rPr>
          <w:rFonts w:ascii="GHEA Grapalat" w:hAnsi="GHEA Grapalat"/>
          <w:b/>
        </w:rPr>
      </w:pPr>
    </w:p>
    <w:p w14:paraId="56D9C810" w14:textId="77777777" w:rsidR="001005B0" w:rsidRPr="00B138F3" w:rsidRDefault="001005B0" w:rsidP="00B46D58">
      <w:pPr>
        <w:widowControl w:val="0"/>
        <w:spacing w:after="160"/>
        <w:ind w:left="567" w:right="565"/>
        <w:jc w:val="center"/>
        <w:rPr>
          <w:rFonts w:ascii="GHEA Grapalat" w:hAnsi="GHEA Grapalat"/>
          <w:b/>
        </w:rPr>
      </w:pPr>
    </w:p>
    <w:p w14:paraId="7BDCF4E9" w14:textId="77777777" w:rsidR="001005B0" w:rsidRPr="00B138F3" w:rsidRDefault="001005B0" w:rsidP="00B46D58">
      <w:pPr>
        <w:widowControl w:val="0"/>
        <w:spacing w:after="160"/>
        <w:ind w:left="567" w:right="565"/>
        <w:jc w:val="center"/>
        <w:rPr>
          <w:rFonts w:ascii="GHEA Grapalat" w:hAnsi="GHEA Grapalat"/>
          <w:b/>
        </w:rPr>
      </w:pPr>
    </w:p>
    <w:p w14:paraId="66AC8C72" w14:textId="77777777" w:rsidR="001005B0" w:rsidRPr="00B138F3" w:rsidRDefault="001005B0" w:rsidP="00B46D58">
      <w:pPr>
        <w:widowControl w:val="0"/>
        <w:spacing w:after="160"/>
        <w:ind w:left="567" w:right="565"/>
        <w:jc w:val="center"/>
        <w:rPr>
          <w:rFonts w:ascii="GHEA Grapalat" w:hAnsi="GHEA Grapalat"/>
          <w:b/>
        </w:rPr>
      </w:pPr>
    </w:p>
    <w:p w14:paraId="0494F0B9" w14:textId="77777777" w:rsidR="001005B0" w:rsidRPr="00B138F3" w:rsidRDefault="001005B0" w:rsidP="00B46D58">
      <w:pPr>
        <w:widowControl w:val="0"/>
        <w:spacing w:after="160"/>
        <w:ind w:left="567" w:right="565"/>
        <w:jc w:val="center"/>
        <w:rPr>
          <w:rFonts w:ascii="GHEA Grapalat" w:hAnsi="GHEA Grapalat"/>
          <w:b/>
        </w:rPr>
      </w:pPr>
    </w:p>
    <w:p w14:paraId="60E38D9F" w14:textId="77777777" w:rsidR="001005B0" w:rsidRPr="00B138F3" w:rsidRDefault="001005B0" w:rsidP="00B46D58">
      <w:pPr>
        <w:widowControl w:val="0"/>
        <w:spacing w:after="160"/>
        <w:ind w:left="567" w:right="565"/>
        <w:jc w:val="center"/>
        <w:rPr>
          <w:rFonts w:ascii="GHEA Grapalat" w:hAnsi="GHEA Grapalat"/>
          <w:b/>
        </w:rPr>
      </w:pPr>
    </w:p>
    <w:p w14:paraId="14BCF13E" w14:textId="77777777" w:rsidR="001005B0" w:rsidRPr="00B138F3" w:rsidRDefault="001005B0" w:rsidP="00B46D58">
      <w:pPr>
        <w:widowControl w:val="0"/>
        <w:spacing w:after="160"/>
        <w:ind w:left="567" w:right="565"/>
        <w:jc w:val="center"/>
        <w:rPr>
          <w:rFonts w:ascii="GHEA Grapalat" w:hAnsi="GHEA Grapalat"/>
          <w:b/>
        </w:rPr>
      </w:pPr>
    </w:p>
    <w:p w14:paraId="2F7FA141"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F48896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A0A43"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8FBA65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CBFED2"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6090F302"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2A2316"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07F3809F"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C782D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69D7A10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9A19A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C7319A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905E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AFFBF7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CB74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525EC391" w14:textId="77777777" w:rsidTr="00AA56CF">
        <w:trPr>
          <w:trHeight w:val="5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0F332"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0153E" w:rsidRPr="00B138F3" w14:paraId="3A7EDC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817C00" w14:textId="22C82B00" w:rsidR="00C0153E" w:rsidRPr="000D3127" w:rsidRDefault="00C0153E" w:rsidP="00C0153E">
            <w:pPr>
              <w:widowControl w:val="0"/>
              <w:tabs>
                <w:tab w:val="left" w:pos="855"/>
              </w:tabs>
              <w:spacing w:after="160"/>
              <w:ind w:left="360"/>
              <w:rPr>
                <w:rFonts w:ascii="Arial" w:hAnsi="Arial" w:cs="Arial"/>
                <w:b/>
              </w:rPr>
            </w:pPr>
            <w:r>
              <w:rPr>
                <w:rFonts w:ascii="Arial" w:hAnsi="Arial" w:cs="Arial"/>
                <w:b/>
              </w:rPr>
              <w:t>9.</w:t>
            </w:r>
            <w:r>
              <w:rPr>
                <w:rFonts w:ascii="Arial" w:hAnsi="Arial" w:cs="Arial"/>
                <w:b/>
              </w:rPr>
              <w:tab/>
              <w:t xml:space="preserve">Наименование, или имя, фамилия бенефициара: </w:t>
            </w:r>
            <w:r w:rsidRPr="003B0728">
              <w:rPr>
                <w:rFonts w:ascii="Arial" w:hAnsi="Arial" w:cs="Arial"/>
                <w:b/>
                <w:i/>
                <w:sz w:val="22"/>
                <w:szCs w:val="22"/>
                <w:highlight w:val="yellow"/>
              </w:rPr>
              <w:t>«</w:t>
            </w:r>
            <w:r w:rsidRPr="003B0728">
              <w:rPr>
                <w:rFonts w:ascii="Arial" w:hAnsi="Arial" w:cs="Arial"/>
                <w:b/>
                <w:i/>
                <w:sz w:val="22"/>
                <w:szCs w:val="22"/>
                <w:highlight w:val="yellow"/>
                <w:lang w:val="af-ZA"/>
              </w:rPr>
              <w:t xml:space="preserve">Детский сад села </w:t>
            </w:r>
            <w:proofErr w:type="gramStart"/>
            <w:r w:rsidR="003B0728" w:rsidRPr="003B0728">
              <w:rPr>
                <w:rFonts w:ascii="Arial" w:hAnsi="Arial" w:cs="Arial"/>
                <w:b/>
                <w:i/>
                <w:sz w:val="22"/>
                <w:szCs w:val="22"/>
                <w:highlight w:val="yellow"/>
                <w:lang w:val="hy-AM"/>
              </w:rPr>
              <w:t>Алашкерт</w:t>
            </w:r>
            <w:r w:rsidRPr="003B0728">
              <w:rPr>
                <w:rFonts w:ascii="Arial" w:hAnsi="Arial" w:cs="Arial"/>
                <w:b/>
                <w:i/>
                <w:sz w:val="22"/>
                <w:szCs w:val="22"/>
                <w:highlight w:val="yellow"/>
              </w:rPr>
              <w:t>»  ОНО</w:t>
            </w:r>
            <w:proofErr w:type="gramEnd"/>
            <w:r>
              <w:rPr>
                <w:rFonts w:ascii="Arial" w:hAnsi="Arial" w:cs="Arial"/>
                <w:b/>
                <w:i/>
                <w:sz w:val="22"/>
                <w:szCs w:val="22"/>
              </w:rPr>
              <w:t xml:space="preserve"> </w:t>
            </w:r>
            <w:r>
              <w:rPr>
                <w:rFonts w:ascii="Arial" w:hAnsi="Arial" w:cs="Arial"/>
                <w:b/>
                <w:spacing w:val="-6"/>
                <w:sz w:val="22"/>
                <w:szCs w:val="22"/>
              </w:rPr>
              <w:t xml:space="preserve"> </w:t>
            </w:r>
          </w:p>
        </w:tc>
      </w:tr>
      <w:tr w:rsidR="00C0153E" w:rsidRPr="00B138F3" w14:paraId="101461C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D16B76" w14:textId="7F49C2F2" w:rsidR="00C0153E" w:rsidRPr="000D3127" w:rsidRDefault="00C0153E" w:rsidP="00C0153E">
            <w:pPr>
              <w:widowControl w:val="0"/>
              <w:tabs>
                <w:tab w:val="left" w:pos="855"/>
              </w:tabs>
              <w:spacing w:after="160"/>
              <w:ind w:left="360"/>
              <w:rPr>
                <w:rFonts w:ascii="Arial" w:hAnsi="Arial" w:cs="Arial"/>
                <w:b/>
              </w:rPr>
            </w:pPr>
            <w:r>
              <w:rPr>
                <w:rFonts w:ascii="Arial" w:hAnsi="Arial" w:cs="Arial"/>
                <w:b/>
              </w:rPr>
              <w:t>10.</w:t>
            </w:r>
            <w:r>
              <w:rPr>
                <w:rFonts w:ascii="Arial" w:hAnsi="Arial" w:cs="Arial"/>
                <w:b/>
              </w:rPr>
              <w:tab/>
              <w:t>НЗОУ бенефициара (не заполняется)</w:t>
            </w:r>
          </w:p>
        </w:tc>
      </w:tr>
      <w:tr w:rsidR="00C0153E" w:rsidRPr="00B138F3" w14:paraId="67BAED9F"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F846A4" w14:textId="7EA9B5A9" w:rsidR="00C0153E" w:rsidRPr="00847D87" w:rsidRDefault="00C0153E" w:rsidP="00C0153E">
            <w:pPr>
              <w:widowControl w:val="0"/>
              <w:tabs>
                <w:tab w:val="left" w:pos="855"/>
              </w:tabs>
              <w:spacing w:after="160"/>
              <w:ind w:left="360"/>
              <w:rPr>
                <w:rFonts w:ascii="Sylfaen" w:hAnsi="Sylfaen" w:cs="Arial"/>
                <w:b/>
                <w:lang w:val="hy-AM"/>
              </w:rPr>
            </w:pPr>
            <w:r>
              <w:rPr>
                <w:rFonts w:ascii="Arial" w:hAnsi="Arial" w:cs="Arial"/>
                <w:b/>
              </w:rPr>
              <w:t>11.</w:t>
            </w:r>
            <w:r>
              <w:rPr>
                <w:rFonts w:ascii="Arial" w:hAnsi="Arial" w:cs="Arial"/>
                <w:b/>
              </w:rPr>
              <w:tab/>
              <w:t>УНН бенефициара:</w:t>
            </w:r>
            <w:r>
              <w:rPr>
                <w:rFonts w:ascii="Arial" w:hAnsi="Arial" w:cs="Arial"/>
                <w:b/>
                <w:lang w:val="en-US"/>
              </w:rPr>
              <w:t xml:space="preserve"> </w:t>
            </w:r>
            <w:proofErr w:type="gramStart"/>
            <w:r w:rsidR="00B873A6" w:rsidRPr="00B873A6">
              <w:rPr>
                <w:rFonts w:ascii="Arial" w:hAnsi="Arial" w:cs="Arial"/>
                <w:b/>
                <w:lang w:val="en-US"/>
              </w:rPr>
              <w:t xml:space="preserve">`  </w:t>
            </w:r>
            <w:r w:rsidR="003B0728" w:rsidRPr="00BA36AD">
              <w:rPr>
                <w:rFonts w:ascii="Sylfaen" w:hAnsi="Sylfaen" w:cs="Arial"/>
                <w:b/>
                <w:highlight w:val="yellow"/>
                <w:lang w:val="hy-AM"/>
              </w:rPr>
              <w:t>04420653</w:t>
            </w:r>
            <w:proofErr w:type="gramEnd"/>
          </w:p>
        </w:tc>
      </w:tr>
      <w:tr w:rsidR="00C0153E" w:rsidRPr="00B138F3" w14:paraId="343A160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3AEA45" w14:textId="70ED02BA" w:rsidR="00C0153E" w:rsidRPr="000D3127" w:rsidRDefault="00C0153E" w:rsidP="00C0153E">
            <w:pPr>
              <w:pStyle w:val="HTML"/>
              <w:shd w:val="clear" w:color="auto" w:fill="F8F9FA"/>
              <w:spacing w:line="540" w:lineRule="atLeast"/>
              <w:rPr>
                <w:rFonts w:ascii="Arial" w:hAnsi="Arial" w:cs="Arial"/>
                <w:b/>
                <w:color w:val="202124"/>
                <w:sz w:val="42"/>
                <w:szCs w:val="42"/>
              </w:rPr>
            </w:pPr>
            <w:r>
              <w:rPr>
                <w:rFonts w:ascii="Arial" w:hAnsi="Arial" w:cs="Arial"/>
                <w:b/>
                <w:lang w:val="hy-AM" w:bidi="ru-RU"/>
              </w:rPr>
              <w:t xml:space="preserve">        </w:t>
            </w:r>
            <w:r>
              <w:rPr>
                <w:rFonts w:ascii="Arial" w:hAnsi="Arial" w:cs="Arial"/>
                <w:b/>
                <w:lang w:bidi="ru-RU"/>
              </w:rPr>
              <w:t>12.</w:t>
            </w:r>
            <w:r>
              <w:rPr>
                <w:rFonts w:ascii="Arial" w:hAnsi="Arial" w:cs="Arial"/>
                <w:b/>
                <w:lang w:bidi="ru-RU"/>
              </w:rPr>
              <w:tab/>
              <w:t>Обслуживающая бенефициара Финансовая организация (банк</w:t>
            </w:r>
            <w:proofErr w:type="gramStart"/>
            <w:r>
              <w:rPr>
                <w:rFonts w:ascii="Arial" w:hAnsi="Arial" w:cs="Arial"/>
                <w:b/>
                <w:lang w:bidi="ru-RU"/>
              </w:rPr>
              <w:t>):</w:t>
            </w:r>
            <w:r>
              <w:rPr>
                <w:rFonts w:ascii="Arial" w:hAnsi="Arial" w:cs="Arial"/>
                <w:b/>
                <w:lang w:val="hy-AM" w:bidi="ru-RU"/>
              </w:rPr>
              <w:t xml:space="preserve"> </w:t>
            </w:r>
            <w:r>
              <w:rPr>
                <w:rFonts w:ascii="Arial" w:hAnsi="Arial" w:cs="Arial"/>
                <w:b/>
                <w:color w:val="202124"/>
                <w:lang w:bidi="ru-RU"/>
              </w:rPr>
              <w:t xml:space="preserve"> </w:t>
            </w:r>
            <w:r>
              <w:rPr>
                <w:rFonts w:ascii="Arial" w:hAnsi="Arial" w:cs="Arial"/>
                <w:b/>
                <w:color w:val="202124"/>
                <w:sz w:val="24"/>
                <w:szCs w:val="24"/>
                <w:lang w:val="en-US" w:bidi="ru-RU"/>
              </w:rPr>
              <w:t>A</w:t>
            </w:r>
            <w:r>
              <w:rPr>
                <w:rFonts w:ascii="Sylfaen" w:hAnsi="Sylfaen" w:cs="Arial"/>
                <w:b/>
                <w:color w:val="202124"/>
                <w:sz w:val="24"/>
                <w:szCs w:val="24"/>
                <w:lang w:val="hy-AM" w:bidi="ru-RU"/>
              </w:rPr>
              <w:t>CBA</w:t>
            </w:r>
            <w:proofErr w:type="gramEnd"/>
            <w:r>
              <w:rPr>
                <w:rFonts w:ascii="Sylfaen" w:hAnsi="Sylfaen" w:cs="Arial"/>
                <w:b/>
                <w:color w:val="202124"/>
                <w:sz w:val="24"/>
                <w:szCs w:val="24"/>
                <w:lang w:val="hy-AM" w:bidi="ru-RU"/>
              </w:rPr>
              <w:t xml:space="preserve"> </w:t>
            </w:r>
            <w:proofErr w:type="spellStart"/>
            <w:r>
              <w:rPr>
                <w:rFonts w:ascii="Arial" w:hAnsi="Arial" w:cs="Arial"/>
                <w:b/>
                <w:color w:val="202124"/>
                <w:sz w:val="24"/>
                <w:szCs w:val="24"/>
                <w:lang w:bidi="ru-RU"/>
              </w:rPr>
              <w:t>bank</w:t>
            </w:r>
            <w:proofErr w:type="spellEnd"/>
            <w:r>
              <w:rPr>
                <w:rFonts w:ascii="Arial" w:hAnsi="Arial" w:cs="Arial"/>
                <w:b/>
                <w:color w:val="202124"/>
                <w:sz w:val="24"/>
                <w:szCs w:val="24"/>
                <w:lang w:bidi="ru-RU"/>
              </w:rPr>
              <w:t xml:space="preserve">(Армения)  </w:t>
            </w:r>
          </w:p>
        </w:tc>
      </w:tr>
      <w:tr w:rsidR="00C0153E" w:rsidRPr="00B138F3" w14:paraId="7A4E8D1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D11BF" w14:textId="6828C36E" w:rsidR="00C0153E" w:rsidRPr="00B166C4" w:rsidRDefault="00C0153E" w:rsidP="00C0153E">
            <w:pPr>
              <w:widowControl w:val="0"/>
              <w:tabs>
                <w:tab w:val="left" w:pos="855"/>
              </w:tabs>
              <w:spacing w:after="160"/>
              <w:ind w:left="360"/>
              <w:rPr>
                <w:rFonts w:ascii="Sylfaen" w:hAnsi="Sylfaen" w:cs="Arial"/>
                <w:b/>
                <w:lang w:val="hy-AM"/>
              </w:rPr>
            </w:pPr>
            <w:r>
              <w:rPr>
                <w:rFonts w:ascii="Arial" w:hAnsi="Arial" w:cs="Arial"/>
                <w:b/>
              </w:rPr>
              <w:t>13.</w:t>
            </w:r>
            <w:r>
              <w:rPr>
                <w:rFonts w:ascii="Arial" w:hAnsi="Arial" w:cs="Arial"/>
                <w:b/>
              </w:rPr>
              <w:tab/>
              <w:t>Номер счета бенефициара (</w:t>
            </w:r>
            <w:proofErr w:type="spellStart"/>
            <w:proofErr w:type="gramStart"/>
            <w:r>
              <w:rPr>
                <w:rFonts w:ascii="Arial" w:hAnsi="Arial" w:cs="Arial"/>
                <w:b/>
              </w:rPr>
              <w:t>сч</w:t>
            </w:r>
            <w:proofErr w:type="spellEnd"/>
            <w:r>
              <w:rPr>
                <w:rFonts w:ascii="Arial" w:hAnsi="Arial" w:cs="Arial"/>
                <w:b/>
              </w:rPr>
              <w:t>.№</w:t>
            </w:r>
            <w:proofErr w:type="gramEnd"/>
            <w:r>
              <w:rPr>
                <w:rFonts w:ascii="Arial" w:hAnsi="Arial" w:cs="Arial"/>
                <w:b/>
              </w:rPr>
              <w:t>)</w:t>
            </w:r>
            <w:r>
              <w:rPr>
                <w:rFonts w:ascii="Arial" w:hAnsi="Arial" w:cs="Arial"/>
                <w:b/>
                <w:lang w:val="hy-AM"/>
              </w:rPr>
              <w:t xml:space="preserve"> </w:t>
            </w:r>
            <w:r>
              <w:rPr>
                <w:rFonts w:ascii="Arial" w:hAnsi="Arial" w:cs="Arial"/>
                <w:b/>
                <w:sz w:val="20"/>
                <w:szCs w:val="20"/>
              </w:rPr>
              <w:t xml:space="preserve"> </w:t>
            </w:r>
            <w:r w:rsidR="003B0728" w:rsidRPr="00BA36AD">
              <w:rPr>
                <w:rFonts w:ascii="Sylfaen" w:hAnsi="Sylfaen" w:cs="Arial"/>
                <w:b/>
                <w:highlight w:val="yellow"/>
                <w:lang w:val="hy-AM"/>
              </w:rPr>
              <w:t>220035140031000</w:t>
            </w:r>
          </w:p>
        </w:tc>
      </w:tr>
      <w:tr w:rsidR="00B138F3" w:rsidRPr="00B138F3" w14:paraId="476F511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88DC11"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3577EF5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87B6A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0F2BC78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5333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F7048C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92AFD5"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2349F35E"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1A508A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0C1D8E6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0A2AEC"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6FDE85E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ECEA1F"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3948BD6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46C38BD7"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6D89570" w14:textId="77777777" w:rsidR="00C3421C" w:rsidRPr="00B138F3" w:rsidRDefault="00C3421C" w:rsidP="00DE2AE3">
            <w:pPr>
              <w:widowControl w:val="0"/>
              <w:spacing w:after="160"/>
              <w:rPr>
                <w:rFonts w:ascii="GHEA Grapalat" w:hAnsi="GHEA Grapalat" w:cs="Sylfaen"/>
              </w:rPr>
            </w:pPr>
          </w:p>
          <w:p w14:paraId="4DE9DDD3"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1FEFD653" w14:textId="77777777" w:rsidR="00C3421C" w:rsidRPr="00B138F3" w:rsidRDefault="00C3421C" w:rsidP="00DE2AE3">
            <w:pPr>
              <w:widowControl w:val="0"/>
              <w:spacing w:after="160"/>
              <w:rPr>
                <w:rFonts w:ascii="GHEA Grapalat" w:hAnsi="GHEA Grapalat" w:cs="Sylfaen"/>
              </w:rPr>
            </w:pPr>
          </w:p>
          <w:p w14:paraId="4EFDEC7E"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7E667C68" w14:textId="77777777" w:rsidR="00C3421C" w:rsidRPr="00B138F3" w:rsidRDefault="00C3421C" w:rsidP="00DE2AE3">
            <w:pPr>
              <w:widowControl w:val="0"/>
              <w:spacing w:after="160"/>
              <w:rPr>
                <w:rFonts w:ascii="GHEA Grapalat" w:hAnsi="GHEA Grapalat" w:cs="Sylfaen"/>
              </w:rPr>
            </w:pPr>
          </w:p>
          <w:p w14:paraId="3CBF8B6E"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B54D94C"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1210663"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AFECC46" w14:textId="77777777" w:rsidR="00C3421C" w:rsidRPr="00B138F3" w:rsidRDefault="00C3421C" w:rsidP="00DE2AE3">
            <w:pPr>
              <w:widowControl w:val="0"/>
              <w:spacing w:after="160"/>
              <w:rPr>
                <w:rFonts w:ascii="GHEA Grapalat" w:hAnsi="GHEA Grapalat" w:cs="Sylfaen"/>
              </w:rPr>
            </w:pPr>
          </w:p>
          <w:p w14:paraId="6BEF57C5"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806FF33" w14:textId="77777777" w:rsidR="00C3421C" w:rsidRPr="00B138F3" w:rsidRDefault="00C3421C" w:rsidP="00DE2AE3">
            <w:pPr>
              <w:widowControl w:val="0"/>
              <w:spacing w:after="160"/>
              <w:jc w:val="right"/>
              <w:rPr>
                <w:rFonts w:ascii="GHEA Grapalat" w:hAnsi="GHEA Grapalat" w:cs="Tahoma"/>
              </w:rPr>
            </w:pPr>
          </w:p>
          <w:p w14:paraId="1F79314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07634968" w14:textId="77777777" w:rsidR="00C3421C" w:rsidRPr="00B138F3" w:rsidRDefault="00C3421C" w:rsidP="00DE2AE3">
            <w:pPr>
              <w:widowControl w:val="0"/>
              <w:spacing w:after="160"/>
              <w:rPr>
                <w:rFonts w:ascii="GHEA Grapalat" w:hAnsi="GHEA Grapalat" w:cs="Sylfaen"/>
              </w:rPr>
            </w:pPr>
          </w:p>
          <w:p w14:paraId="0703D681"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F7C518F"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3697B8AB"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75944931" w14:textId="77777777" w:rsidR="00C3421C" w:rsidRPr="00B138F3" w:rsidRDefault="00C3421C" w:rsidP="00DE2AE3">
            <w:pPr>
              <w:widowControl w:val="0"/>
              <w:spacing w:after="160"/>
              <w:rPr>
                <w:rFonts w:ascii="GHEA Grapalat" w:hAnsi="GHEA Grapalat"/>
              </w:rPr>
            </w:pPr>
          </w:p>
          <w:p w14:paraId="54C8CB2B"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36271FE4"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5FF3D8E" w14:textId="77777777" w:rsidR="00C3421C" w:rsidRPr="00B138F3" w:rsidRDefault="00C3421C" w:rsidP="00DE2AE3">
            <w:pPr>
              <w:widowControl w:val="0"/>
              <w:spacing w:after="160"/>
              <w:rPr>
                <w:rFonts w:ascii="GHEA Grapalat" w:hAnsi="GHEA Grapalat" w:cs="Tahoma"/>
              </w:rPr>
            </w:pPr>
          </w:p>
          <w:p w14:paraId="7BE92E40"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BA039E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CD9EEB8" w14:textId="77777777" w:rsidR="00C3421C" w:rsidRPr="00B138F3" w:rsidRDefault="00C3421C" w:rsidP="00DE2AE3">
            <w:pPr>
              <w:widowControl w:val="0"/>
              <w:spacing w:after="160"/>
              <w:rPr>
                <w:rFonts w:ascii="GHEA Grapalat" w:hAnsi="GHEA Grapalat" w:cs="Tahoma"/>
              </w:rPr>
            </w:pPr>
          </w:p>
          <w:p w14:paraId="1FA7CB3C"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32C6DBB"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A7A437F" w14:textId="77777777" w:rsidR="00C3421C" w:rsidRPr="00B138F3" w:rsidRDefault="00C3421C" w:rsidP="00DE2AE3">
            <w:pPr>
              <w:widowControl w:val="0"/>
              <w:spacing w:after="160"/>
              <w:rPr>
                <w:rFonts w:ascii="GHEA Grapalat" w:hAnsi="GHEA Grapalat" w:cs="Arial"/>
              </w:rPr>
            </w:pPr>
          </w:p>
        </w:tc>
      </w:tr>
      <w:tr w:rsidR="00B138F3" w:rsidRPr="00B138F3" w14:paraId="14FA4E5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F518D13"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9DFF98" w14:textId="77777777" w:rsidR="00C3421C" w:rsidRPr="00B138F3" w:rsidRDefault="00C3421C" w:rsidP="00DE2AE3">
            <w:pPr>
              <w:widowControl w:val="0"/>
              <w:spacing w:after="160"/>
              <w:rPr>
                <w:rFonts w:ascii="GHEA Grapalat" w:hAnsi="GHEA Grapalat" w:cs="Sylfaen"/>
              </w:rPr>
            </w:pPr>
          </w:p>
          <w:p w14:paraId="2663676D"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E838827"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70B2BEB" w14:textId="77777777" w:rsidR="00C3421C" w:rsidRPr="00B138F3" w:rsidRDefault="00C3421C" w:rsidP="00DE2AE3">
            <w:pPr>
              <w:widowControl w:val="0"/>
              <w:spacing w:after="160"/>
              <w:rPr>
                <w:rFonts w:ascii="GHEA Grapalat" w:hAnsi="GHEA Grapalat"/>
              </w:rPr>
            </w:pPr>
          </w:p>
          <w:p w14:paraId="72A0917D"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19B2E19" w14:textId="77777777" w:rsidR="00C3421C" w:rsidRPr="00B138F3" w:rsidRDefault="00C3421C" w:rsidP="00C3421C">
      <w:pPr>
        <w:widowControl w:val="0"/>
        <w:spacing w:after="160"/>
        <w:jc w:val="center"/>
        <w:rPr>
          <w:rFonts w:ascii="GHEA Grapalat" w:hAnsi="GHEA Grapalat" w:cs="Sylfaen"/>
        </w:rPr>
      </w:pPr>
    </w:p>
    <w:p w14:paraId="19446986"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090F77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0473975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BF4BE9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25E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164595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1C51D4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200F41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9A2467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176311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E458AA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CE61AC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29F831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C74E7F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094395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F522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33EC88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AA0C02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3F7BC4F"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1FFE22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FC32E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681D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248B2E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A04DF7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FE19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A2CB2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AC2C38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CC0A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C79AF6"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F90C1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5E5D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44F6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3E3DFF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D430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36477AA"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04F90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BF1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326A30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4A02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65DBD9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827A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0796E18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56BA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3245A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A67B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8EAE4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AD4B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3FA4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5A4D66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FC1192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E1B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2A771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DCFD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362E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CB2907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95BF2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7F76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E64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0E8B1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B3725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1AB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B5168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D116F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E2CA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801A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8882D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803E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94243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73DD4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A11FF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8665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FFE49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0F0A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54778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CE8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4FAA61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66B2B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61D9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E373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CD0E7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85D30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991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877C7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344B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3F9AE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2649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E8A0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1CE319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2915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53679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5E0BC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AE7A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944A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4EDAB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78310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525B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597FF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41A2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FC4C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5040D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00BC8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1117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CC2FC5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F581C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E2F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7620C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D45D4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8A4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1426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31706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568CC0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68220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ED44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A7153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86403A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6B4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8946C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109A5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0BAB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CABC2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45ABF2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4932E1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BDD6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6998ED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C0885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FCF59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66A77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546BC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DA5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69DAC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9EF38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57D227"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92616D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D39AA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ADD9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9714A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A3558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9622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C4FE6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55FDD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BDE99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01863"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114582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486568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B2B08B"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22B981F"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D7785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D4F07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518CE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D1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C1FD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A361F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7454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C7F3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7DFAFF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B6FA4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1C3F47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B33F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E97010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20FAE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D1F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91021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00B28C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727C86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DC53E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9C6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C0C4CA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EE6C7D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D5D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83941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8C04A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19BBC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0EA43D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0F849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93C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456D5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23A34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F1FF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7EED2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FFF51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7E6BA3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1F6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7BC56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574E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0ACD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ED35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C9EAEC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EA4EB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3A5458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278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2D5644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17DC0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56774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2AE05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7ED6BFC"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5D252C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580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3E3A5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F57E9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AB72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C701F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480681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F55A5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2104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BA71E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54B0D2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44E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AA2F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7ED8D6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42DD9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B8CC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39490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58AF1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545A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0F1F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2630E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ADE12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F7C1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D5EE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E36A6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A25F6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31C2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8FC1C80"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49435A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D397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6312BD6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F83E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7176A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E2B1A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C60F3D" w14:textId="77777777" w:rsidR="00C3421C" w:rsidRPr="00B138F3" w:rsidRDefault="00C3421C" w:rsidP="00DE2AE3">
            <w:pPr>
              <w:widowControl w:val="0"/>
              <w:spacing w:after="120"/>
              <w:jc w:val="center"/>
              <w:rPr>
                <w:rFonts w:ascii="GHEA Grapalat" w:hAnsi="GHEA Grapalat"/>
                <w:sz w:val="18"/>
                <w:szCs w:val="18"/>
              </w:rPr>
            </w:pPr>
          </w:p>
        </w:tc>
      </w:tr>
    </w:tbl>
    <w:p w14:paraId="37E6261E" w14:textId="77777777" w:rsidR="001005B0" w:rsidRPr="00B138F3" w:rsidRDefault="001005B0" w:rsidP="00B46D58">
      <w:pPr>
        <w:widowControl w:val="0"/>
        <w:spacing w:after="160"/>
        <w:ind w:left="567" w:right="565"/>
        <w:jc w:val="center"/>
        <w:rPr>
          <w:rFonts w:ascii="GHEA Grapalat" w:hAnsi="GHEA Grapalat"/>
          <w:b/>
        </w:rPr>
      </w:pPr>
    </w:p>
    <w:p w14:paraId="135128B0" w14:textId="77777777" w:rsidR="001005B0" w:rsidRPr="00B138F3" w:rsidRDefault="001005B0" w:rsidP="00B46D58">
      <w:pPr>
        <w:widowControl w:val="0"/>
        <w:spacing w:after="160"/>
        <w:ind w:left="567" w:right="565"/>
        <w:jc w:val="center"/>
        <w:rPr>
          <w:rFonts w:ascii="GHEA Grapalat" w:hAnsi="GHEA Grapalat"/>
          <w:b/>
        </w:rPr>
      </w:pPr>
    </w:p>
    <w:p w14:paraId="2B92AEF9" w14:textId="77777777" w:rsidR="001005B0" w:rsidRPr="00B138F3" w:rsidRDefault="001005B0" w:rsidP="00B46D58">
      <w:pPr>
        <w:widowControl w:val="0"/>
        <w:spacing w:after="160"/>
        <w:ind w:left="567" w:right="565"/>
        <w:jc w:val="center"/>
        <w:rPr>
          <w:rFonts w:ascii="GHEA Grapalat" w:hAnsi="GHEA Grapalat"/>
          <w:b/>
        </w:rPr>
      </w:pPr>
    </w:p>
    <w:p w14:paraId="354F416D" w14:textId="77777777" w:rsidR="001005B0" w:rsidRPr="00B138F3" w:rsidRDefault="001005B0" w:rsidP="00B46D58">
      <w:pPr>
        <w:widowControl w:val="0"/>
        <w:spacing w:after="160"/>
        <w:ind w:left="567" w:right="565"/>
        <w:jc w:val="center"/>
        <w:rPr>
          <w:rFonts w:ascii="GHEA Grapalat" w:hAnsi="GHEA Grapalat"/>
          <w:b/>
        </w:rPr>
      </w:pPr>
    </w:p>
    <w:p w14:paraId="3C8DCA90" w14:textId="77777777" w:rsidR="001005B0" w:rsidRPr="00B138F3" w:rsidRDefault="001005B0" w:rsidP="00B46D58">
      <w:pPr>
        <w:widowControl w:val="0"/>
        <w:spacing w:after="160"/>
        <w:ind w:left="567" w:right="565"/>
        <w:jc w:val="center"/>
        <w:rPr>
          <w:rFonts w:ascii="GHEA Grapalat" w:hAnsi="GHEA Grapalat"/>
          <w:b/>
        </w:rPr>
      </w:pPr>
    </w:p>
    <w:p w14:paraId="26A0D998" w14:textId="77777777" w:rsidR="001005B0" w:rsidRPr="00B138F3" w:rsidRDefault="001005B0" w:rsidP="00B46D58">
      <w:pPr>
        <w:widowControl w:val="0"/>
        <w:spacing w:after="160"/>
        <w:ind w:left="567" w:right="565"/>
        <w:jc w:val="center"/>
        <w:rPr>
          <w:rFonts w:ascii="GHEA Grapalat" w:hAnsi="GHEA Grapalat"/>
          <w:b/>
        </w:rPr>
      </w:pPr>
    </w:p>
    <w:p w14:paraId="03C8698C" w14:textId="77777777" w:rsidR="001005B0" w:rsidRPr="00B138F3" w:rsidRDefault="001005B0" w:rsidP="00B46D58">
      <w:pPr>
        <w:widowControl w:val="0"/>
        <w:spacing w:after="160"/>
        <w:ind w:left="567" w:right="565"/>
        <w:jc w:val="center"/>
        <w:rPr>
          <w:rFonts w:ascii="GHEA Grapalat" w:hAnsi="GHEA Grapalat"/>
          <w:b/>
        </w:rPr>
      </w:pPr>
    </w:p>
    <w:p w14:paraId="3A85E4B8" w14:textId="77777777" w:rsidR="001005B0" w:rsidRPr="00B138F3" w:rsidRDefault="001005B0" w:rsidP="00B46D58">
      <w:pPr>
        <w:widowControl w:val="0"/>
        <w:spacing w:after="160"/>
        <w:ind w:left="567" w:right="565"/>
        <w:jc w:val="center"/>
        <w:rPr>
          <w:rFonts w:ascii="GHEA Grapalat" w:hAnsi="GHEA Grapalat"/>
          <w:b/>
        </w:rPr>
      </w:pPr>
    </w:p>
    <w:p w14:paraId="3DA43DE9" w14:textId="77777777" w:rsidR="001005B0" w:rsidRPr="00B138F3" w:rsidRDefault="001005B0" w:rsidP="00B46D58">
      <w:pPr>
        <w:widowControl w:val="0"/>
        <w:spacing w:after="160"/>
        <w:ind w:left="567" w:right="565"/>
        <w:jc w:val="center"/>
        <w:rPr>
          <w:rFonts w:ascii="GHEA Grapalat" w:hAnsi="GHEA Grapalat"/>
          <w:b/>
        </w:rPr>
      </w:pPr>
    </w:p>
    <w:p w14:paraId="60E7F008" w14:textId="77777777" w:rsidR="001005B0" w:rsidRPr="00B138F3" w:rsidRDefault="001005B0" w:rsidP="00B46D58">
      <w:pPr>
        <w:widowControl w:val="0"/>
        <w:spacing w:after="160"/>
        <w:ind w:left="567" w:right="565"/>
        <w:jc w:val="center"/>
        <w:rPr>
          <w:rFonts w:ascii="GHEA Grapalat" w:hAnsi="GHEA Grapalat"/>
          <w:b/>
        </w:rPr>
      </w:pPr>
    </w:p>
    <w:p w14:paraId="3CF03B52" w14:textId="77777777" w:rsidR="001005B0" w:rsidRPr="00B138F3" w:rsidRDefault="001005B0" w:rsidP="00B46D58">
      <w:pPr>
        <w:widowControl w:val="0"/>
        <w:spacing w:after="160"/>
        <w:ind w:left="567" w:right="565"/>
        <w:jc w:val="center"/>
        <w:rPr>
          <w:rFonts w:ascii="GHEA Grapalat" w:hAnsi="GHEA Grapalat"/>
          <w:b/>
        </w:rPr>
      </w:pPr>
    </w:p>
    <w:p w14:paraId="67209F84" w14:textId="77777777" w:rsidR="001005B0" w:rsidRPr="00B138F3" w:rsidRDefault="001005B0" w:rsidP="00B46D58">
      <w:pPr>
        <w:widowControl w:val="0"/>
        <w:spacing w:after="160"/>
        <w:ind w:left="567" w:right="565"/>
        <w:jc w:val="center"/>
        <w:rPr>
          <w:rFonts w:ascii="GHEA Grapalat" w:hAnsi="GHEA Grapalat"/>
          <w:b/>
        </w:rPr>
      </w:pPr>
    </w:p>
    <w:p w14:paraId="699465EA" w14:textId="77777777" w:rsidR="001005B0" w:rsidRPr="00B138F3" w:rsidRDefault="001005B0" w:rsidP="00B46D58">
      <w:pPr>
        <w:widowControl w:val="0"/>
        <w:spacing w:after="160"/>
        <w:ind w:left="567" w:right="565"/>
        <w:jc w:val="center"/>
        <w:rPr>
          <w:rFonts w:ascii="GHEA Grapalat" w:hAnsi="GHEA Grapalat"/>
          <w:b/>
        </w:rPr>
      </w:pPr>
    </w:p>
    <w:p w14:paraId="7D16AF7A" w14:textId="77777777" w:rsidR="001005B0" w:rsidRPr="00B138F3" w:rsidRDefault="001005B0" w:rsidP="00B46D58">
      <w:pPr>
        <w:widowControl w:val="0"/>
        <w:spacing w:after="160"/>
        <w:ind w:left="567" w:right="565"/>
        <w:jc w:val="center"/>
        <w:rPr>
          <w:rFonts w:ascii="GHEA Grapalat" w:hAnsi="GHEA Grapalat"/>
          <w:b/>
        </w:rPr>
      </w:pPr>
    </w:p>
    <w:p w14:paraId="6A56C39E" w14:textId="77777777" w:rsidR="001005B0" w:rsidRPr="00B138F3" w:rsidRDefault="001005B0" w:rsidP="00B46D58">
      <w:pPr>
        <w:widowControl w:val="0"/>
        <w:spacing w:after="160"/>
        <w:ind w:left="567" w:right="565"/>
        <w:jc w:val="center"/>
        <w:rPr>
          <w:rFonts w:ascii="GHEA Grapalat" w:hAnsi="GHEA Grapalat"/>
          <w:b/>
        </w:rPr>
      </w:pPr>
    </w:p>
    <w:p w14:paraId="1D9B7E9C" w14:textId="77777777" w:rsidR="001005B0" w:rsidRPr="00B138F3" w:rsidRDefault="001005B0" w:rsidP="00B46D58">
      <w:pPr>
        <w:widowControl w:val="0"/>
        <w:spacing w:after="160"/>
        <w:ind w:left="567" w:right="565"/>
        <w:jc w:val="center"/>
        <w:rPr>
          <w:rFonts w:ascii="GHEA Grapalat" w:hAnsi="GHEA Grapalat"/>
          <w:b/>
        </w:rPr>
      </w:pPr>
    </w:p>
    <w:p w14:paraId="7154E3F6" w14:textId="77777777" w:rsidR="001005B0" w:rsidRPr="00B138F3" w:rsidRDefault="001005B0" w:rsidP="00B46D58">
      <w:pPr>
        <w:widowControl w:val="0"/>
        <w:spacing w:after="160"/>
        <w:ind w:left="567" w:right="565"/>
        <w:jc w:val="center"/>
        <w:rPr>
          <w:rFonts w:ascii="GHEA Grapalat" w:hAnsi="GHEA Grapalat"/>
          <w:b/>
        </w:rPr>
      </w:pPr>
    </w:p>
    <w:p w14:paraId="60BA4488" w14:textId="77777777" w:rsidR="00146984" w:rsidRDefault="00146984" w:rsidP="000A214C">
      <w:pPr>
        <w:widowControl w:val="0"/>
        <w:spacing w:after="160"/>
        <w:jc w:val="right"/>
        <w:rPr>
          <w:rFonts w:ascii="GHEA Grapalat" w:hAnsi="GHEA Grapalat"/>
          <w:i/>
        </w:rPr>
      </w:pPr>
    </w:p>
    <w:p w14:paraId="64E41276" w14:textId="77777777" w:rsidR="00146984" w:rsidRDefault="00146984" w:rsidP="000A214C">
      <w:pPr>
        <w:widowControl w:val="0"/>
        <w:spacing w:after="160"/>
        <w:jc w:val="right"/>
        <w:rPr>
          <w:rFonts w:ascii="GHEA Grapalat" w:hAnsi="GHEA Grapalat"/>
          <w:i/>
        </w:rPr>
      </w:pPr>
    </w:p>
    <w:p w14:paraId="1CA518C7" w14:textId="77777777" w:rsidR="00146984" w:rsidRDefault="00146984" w:rsidP="000A214C">
      <w:pPr>
        <w:widowControl w:val="0"/>
        <w:spacing w:after="160"/>
        <w:jc w:val="right"/>
        <w:rPr>
          <w:rFonts w:ascii="GHEA Grapalat" w:hAnsi="GHEA Grapalat"/>
          <w:i/>
        </w:rPr>
      </w:pPr>
    </w:p>
    <w:p w14:paraId="04B450F4" w14:textId="77777777" w:rsidR="00146984" w:rsidRDefault="00146984" w:rsidP="000A214C">
      <w:pPr>
        <w:widowControl w:val="0"/>
        <w:spacing w:after="160"/>
        <w:jc w:val="right"/>
        <w:rPr>
          <w:rFonts w:ascii="GHEA Grapalat" w:hAnsi="GHEA Grapalat"/>
          <w:i/>
        </w:rPr>
      </w:pPr>
    </w:p>
    <w:p w14:paraId="14925F22" w14:textId="77777777" w:rsidR="00146984" w:rsidRDefault="00146984" w:rsidP="000A214C">
      <w:pPr>
        <w:widowControl w:val="0"/>
        <w:spacing w:after="160"/>
        <w:jc w:val="right"/>
        <w:rPr>
          <w:rFonts w:ascii="GHEA Grapalat" w:hAnsi="GHEA Grapalat"/>
          <w:i/>
        </w:rPr>
      </w:pPr>
    </w:p>
    <w:p w14:paraId="4E58618F" w14:textId="77777777" w:rsidR="00146984" w:rsidRDefault="00146984" w:rsidP="000A214C">
      <w:pPr>
        <w:widowControl w:val="0"/>
        <w:spacing w:after="160"/>
        <w:jc w:val="right"/>
        <w:rPr>
          <w:rFonts w:ascii="GHEA Grapalat" w:hAnsi="GHEA Grapalat"/>
          <w:i/>
        </w:rPr>
      </w:pPr>
    </w:p>
    <w:p w14:paraId="2FA38C5B" w14:textId="77777777" w:rsidR="00146984" w:rsidRDefault="00146984" w:rsidP="000A214C">
      <w:pPr>
        <w:widowControl w:val="0"/>
        <w:spacing w:after="160"/>
        <w:jc w:val="right"/>
        <w:rPr>
          <w:rFonts w:ascii="GHEA Grapalat" w:hAnsi="GHEA Grapalat"/>
          <w:i/>
        </w:rPr>
      </w:pPr>
    </w:p>
    <w:p w14:paraId="304C5DFE" w14:textId="77777777" w:rsidR="00146984" w:rsidRDefault="00146984" w:rsidP="000A214C">
      <w:pPr>
        <w:widowControl w:val="0"/>
        <w:spacing w:after="160"/>
        <w:jc w:val="right"/>
        <w:rPr>
          <w:rFonts w:ascii="GHEA Grapalat" w:hAnsi="GHEA Grapalat"/>
          <w:i/>
        </w:rPr>
      </w:pPr>
    </w:p>
    <w:p w14:paraId="7CBEB86E" w14:textId="77777777" w:rsidR="00146984" w:rsidRDefault="00146984" w:rsidP="000A214C">
      <w:pPr>
        <w:widowControl w:val="0"/>
        <w:spacing w:after="160"/>
        <w:jc w:val="right"/>
        <w:rPr>
          <w:rFonts w:ascii="GHEA Grapalat" w:hAnsi="GHEA Grapalat"/>
          <w:i/>
        </w:rPr>
      </w:pPr>
    </w:p>
    <w:p w14:paraId="3BB64807" w14:textId="77777777" w:rsidR="00146984" w:rsidRDefault="00146984" w:rsidP="000A214C">
      <w:pPr>
        <w:widowControl w:val="0"/>
        <w:spacing w:after="160"/>
        <w:jc w:val="right"/>
        <w:rPr>
          <w:rFonts w:ascii="GHEA Grapalat" w:hAnsi="GHEA Grapalat"/>
          <w:i/>
        </w:rPr>
      </w:pPr>
    </w:p>
    <w:p w14:paraId="5AF5F5F4" w14:textId="77777777" w:rsidR="00146984" w:rsidRDefault="00146984" w:rsidP="000A214C">
      <w:pPr>
        <w:widowControl w:val="0"/>
        <w:spacing w:after="160"/>
        <w:jc w:val="right"/>
        <w:rPr>
          <w:rFonts w:ascii="GHEA Grapalat" w:hAnsi="GHEA Grapalat"/>
          <w:i/>
        </w:rPr>
      </w:pPr>
    </w:p>
    <w:p w14:paraId="28E9816F"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21175977" w14:textId="62523F25"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376400">
        <w:rPr>
          <w:rFonts w:ascii="GHEA Grapalat" w:hAnsi="GHEA Grapalat"/>
          <w:i/>
        </w:rPr>
        <w:t>запрос котировок</w:t>
      </w:r>
      <w:r w:rsidRPr="00B138F3">
        <w:rPr>
          <w:rFonts w:ascii="GHEA Grapalat" w:hAnsi="GHEA Grapalat"/>
          <w:i/>
        </w:rPr>
        <w:br/>
        <w:t xml:space="preserve">под кодом </w:t>
      </w:r>
      <w:r w:rsidR="001E71EC">
        <w:rPr>
          <w:rFonts w:ascii="Sylfaen" w:hAnsi="Sylfaen" w:cs="Sylfaen"/>
          <w:i/>
          <w:highlight w:val="yellow"/>
          <w:lang w:val="af-ZA"/>
        </w:rPr>
        <w:t>ՀՀԱՄՄՀ-ԱԼՄ-ԳՀԱՊՁԲ-22/03</w:t>
      </w:r>
      <w:r w:rsidR="001D1216">
        <w:rPr>
          <w:rFonts w:ascii="Sylfaen" w:hAnsi="Sylfaen" w:cs="Sylfaen"/>
          <w:i/>
          <w:highlight w:val="yellow"/>
          <w:lang w:val="af-ZA"/>
        </w:rPr>
        <w:t xml:space="preserve">       </w:t>
      </w:r>
      <w:r w:rsidRPr="00B138F3">
        <w:rPr>
          <w:rFonts w:ascii="GHEA Grapalat" w:hAnsi="GHEA Grapalat"/>
          <w:i/>
        </w:rPr>
        <w:t>"</w:t>
      </w:r>
      <w:r w:rsidR="00D74066" w:rsidRPr="00D74066">
        <w:rPr>
          <w:rFonts w:ascii="Sylfaen" w:hAnsi="Sylfaen" w:cs="Sylfaen"/>
          <w:i/>
          <w:highlight w:val="yellow"/>
          <w:lang w:val="af-ZA"/>
        </w:rPr>
        <w:t xml:space="preserve"> </w:t>
      </w:r>
    </w:p>
    <w:p w14:paraId="17CFF16A" w14:textId="77777777" w:rsidR="00AF4211" w:rsidRPr="00B138F3" w:rsidRDefault="00AF4211" w:rsidP="000A214C">
      <w:pPr>
        <w:widowControl w:val="0"/>
        <w:spacing w:after="160"/>
        <w:jc w:val="center"/>
        <w:rPr>
          <w:rFonts w:ascii="GHEA Grapalat" w:hAnsi="GHEA Grapalat"/>
          <w:b/>
        </w:rPr>
      </w:pPr>
    </w:p>
    <w:p w14:paraId="1F6D386A"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C1A0A3B"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14:paraId="16B1DDF8" w14:textId="77777777" w:rsidTr="00DE2AE3">
        <w:tc>
          <w:tcPr>
            <w:tcW w:w="4786" w:type="dxa"/>
          </w:tcPr>
          <w:p w14:paraId="4E075D76"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B996484"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6"/>
              <w:t>**</w:t>
            </w:r>
          </w:p>
        </w:tc>
      </w:tr>
    </w:tbl>
    <w:p w14:paraId="409D278B" w14:textId="77777777" w:rsidR="000A214C" w:rsidRPr="00B138F3" w:rsidRDefault="000A214C" w:rsidP="000A214C">
      <w:pPr>
        <w:widowControl w:val="0"/>
        <w:spacing w:after="160"/>
        <w:rPr>
          <w:rFonts w:ascii="GHEA Grapalat" w:hAnsi="GHEA Grapalat" w:cs="GHEA Grapalat"/>
          <w:b/>
        </w:rPr>
      </w:pPr>
    </w:p>
    <w:p w14:paraId="6802DF07"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1330016"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C971F17"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C9079B1"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0D9947F5"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6A2E8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0872D63" w14:textId="55AEBF99" w:rsidR="000A214C" w:rsidRPr="00B138F3" w:rsidRDefault="000A214C" w:rsidP="003A585B">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3A585B" w:rsidRPr="003A585B">
        <w:rPr>
          <w:rFonts w:ascii="GHEA Grapalat" w:hAnsi="GHEA Grapalat"/>
          <w:spacing w:val="-6"/>
          <w:sz w:val="22"/>
          <w:szCs w:val="22"/>
        </w:rPr>
        <w:t>«</w:t>
      </w:r>
      <w:r w:rsidR="00016008">
        <w:rPr>
          <w:rFonts w:ascii="Cambria" w:hAnsi="Cambria"/>
          <w:spacing w:val="-6"/>
          <w:sz w:val="22"/>
          <w:szCs w:val="22"/>
          <w:lang w:val="hy-AM"/>
        </w:rPr>
        <w:t xml:space="preserve">Детский сад </w:t>
      </w:r>
      <w:r w:rsidR="006633F8">
        <w:rPr>
          <w:rFonts w:ascii="Sylfaen" w:hAnsi="Sylfaen"/>
          <w:spacing w:val="-6"/>
          <w:sz w:val="22"/>
          <w:szCs w:val="22"/>
          <w:lang w:val="hy-AM"/>
        </w:rPr>
        <w:t>Алашкерта</w:t>
      </w:r>
      <w:r w:rsidR="003A585B" w:rsidRPr="003A585B">
        <w:rPr>
          <w:rFonts w:ascii="GHEA Grapalat" w:hAnsi="GHEA Grapalat"/>
          <w:spacing w:val="-6"/>
          <w:sz w:val="22"/>
          <w:szCs w:val="22"/>
        </w:rPr>
        <w:t>» ОНО</w:t>
      </w:r>
      <w:r w:rsidR="003A585B"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1D1216">
        <w:rPr>
          <w:rFonts w:ascii="Sylfaen" w:hAnsi="Sylfaen" w:cs="Sylfaen"/>
          <w:i/>
          <w:highlight w:val="yellow"/>
          <w:lang w:val="af-ZA"/>
        </w:rPr>
        <w:t>ՀՀԱՄՄՀ-ԱԼՄ-ԳՀԱՊՁԲ-22/0</w:t>
      </w:r>
      <w:r w:rsidR="001E71EC">
        <w:rPr>
          <w:rFonts w:ascii="Sylfaen" w:hAnsi="Sylfaen" w:cs="Sylfaen"/>
          <w:i/>
          <w:highlight w:val="yellow"/>
          <w:lang w:val="hy-AM"/>
        </w:rPr>
        <w:t>3</w:t>
      </w:r>
      <w:r w:rsidR="001D1216">
        <w:rPr>
          <w:rFonts w:ascii="Sylfaen" w:hAnsi="Sylfaen" w:cs="Sylfaen"/>
          <w:i/>
          <w:highlight w:val="yellow"/>
          <w:lang w:val="af-ZA"/>
        </w:rPr>
        <w:t xml:space="preserve">       </w:t>
      </w:r>
    </w:p>
    <w:p w14:paraId="7CE4E19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3B03C2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4B0037E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26C5D8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24CACA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2886DB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6E6DB3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752BA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71929A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0B606A3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0CD701A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F66C5A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4B844D3"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7C3500E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186FBA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115AC57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6255340D"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9BAB2CE"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A6A921C"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573E6A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A64947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FA1A15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6B7018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5C1CAF2"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6935CEA"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E603CE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D0E014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5D52D415"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D9F0FAE"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6A296F2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29B4A45"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A7D1DF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CCAE4D9"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F48CD1"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090898B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3824"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4BED77C3"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783F1"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F044268"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84B0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E5498D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4866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02C33B7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78939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CC9B4A6"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CCE06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19F836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241DF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A6E24" w:rsidRPr="00B138F3" w14:paraId="515519E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FB525" w14:textId="1A358C2E" w:rsidR="001A6E24" w:rsidRPr="000D3127" w:rsidRDefault="001A6E24" w:rsidP="001A6E24">
            <w:pPr>
              <w:widowControl w:val="0"/>
              <w:tabs>
                <w:tab w:val="left" w:pos="855"/>
              </w:tabs>
              <w:spacing w:after="160"/>
              <w:ind w:left="360"/>
              <w:rPr>
                <w:rFonts w:ascii="Arial" w:hAnsi="Arial" w:cs="Arial"/>
                <w:b/>
              </w:rPr>
            </w:pPr>
            <w:r>
              <w:rPr>
                <w:rFonts w:ascii="Arial" w:hAnsi="Arial" w:cs="Arial"/>
                <w:b/>
              </w:rPr>
              <w:t>9.</w:t>
            </w:r>
            <w:r>
              <w:rPr>
                <w:rFonts w:ascii="Arial" w:hAnsi="Arial" w:cs="Arial"/>
                <w:b/>
              </w:rPr>
              <w:tab/>
              <w:t xml:space="preserve">Наименование, или имя, фамилия бенефициара: </w:t>
            </w:r>
            <w:r>
              <w:rPr>
                <w:rFonts w:ascii="Arial" w:hAnsi="Arial" w:cs="Arial"/>
                <w:b/>
                <w:i/>
                <w:sz w:val="22"/>
                <w:szCs w:val="22"/>
              </w:rPr>
              <w:t>«</w:t>
            </w:r>
            <w:r>
              <w:rPr>
                <w:rFonts w:ascii="Arial" w:hAnsi="Arial" w:cs="Arial"/>
                <w:b/>
                <w:i/>
                <w:sz w:val="22"/>
                <w:szCs w:val="22"/>
                <w:lang w:val="af-ZA"/>
              </w:rPr>
              <w:t xml:space="preserve">Детский сад села </w:t>
            </w:r>
            <w:proofErr w:type="gramStart"/>
            <w:r w:rsidR="00FB761B">
              <w:rPr>
                <w:rFonts w:ascii="Arial" w:hAnsi="Arial" w:cs="Arial"/>
                <w:b/>
                <w:i/>
                <w:sz w:val="22"/>
                <w:szCs w:val="22"/>
                <w:lang w:val="hy-AM"/>
              </w:rPr>
              <w:t>Алашкерт</w:t>
            </w:r>
            <w:r>
              <w:rPr>
                <w:rFonts w:ascii="Sylfaen" w:hAnsi="Sylfaen" w:cs="Arial"/>
                <w:b/>
                <w:i/>
                <w:sz w:val="22"/>
                <w:szCs w:val="22"/>
                <w:lang w:val="hy-AM"/>
              </w:rPr>
              <w:t xml:space="preserve"> </w:t>
            </w:r>
            <w:r>
              <w:rPr>
                <w:rFonts w:ascii="Arial" w:hAnsi="Arial" w:cs="Arial"/>
                <w:b/>
                <w:i/>
                <w:sz w:val="22"/>
                <w:szCs w:val="22"/>
              </w:rPr>
              <w:t>»</w:t>
            </w:r>
            <w:proofErr w:type="gramEnd"/>
            <w:r>
              <w:rPr>
                <w:rFonts w:ascii="Arial" w:hAnsi="Arial" w:cs="Arial"/>
                <w:b/>
                <w:i/>
                <w:sz w:val="22"/>
                <w:szCs w:val="22"/>
              </w:rPr>
              <w:t xml:space="preserve">  ОНО </w:t>
            </w:r>
            <w:r>
              <w:rPr>
                <w:rFonts w:ascii="Arial" w:hAnsi="Arial" w:cs="Arial"/>
                <w:b/>
                <w:spacing w:val="-6"/>
                <w:sz w:val="22"/>
                <w:szCs w:val="22"/>
              </w:rPr>
              <w:t xml:space="preserve"> </w:t>
            </w:r>
          </w:p>
        </w:tc>
      </w:tr>
      <w:tr w:rsidR="001A6E24" w:rsidRPr="00B138F3" w14:paraId="7348837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01F2B" w14:textId="5A018846" w:rsidR="001A6E24" w:rsidRPr="000D3127" w:rsidRDefault="001A6E24" w:rsidP="001A6E24">
            <w:pPr>
              <w:widowControl w:val="0"/>
              <w:tabs>
                <w:tab w:val="left" w:pos="855"/>
              </w:tabs>
              <w:spacing w:after="160"/>
              <w:ind w:left="360"/>
              <w:rPr>
                <w:rFonts w:ascii="Arial" w:hAnsi="Arial" w:cs="Arial"/>
                <w:b/>
              </w:rPr>
            </w:pPr>
            <w:r>
              <w:rPr>
                <w:rFonts w:ascii="Arial" w:hAnsi="Arial" w:cs="Arial"/>
                <w:b/>
              </w:rPr>
              <w:t>10.</w:t>
            </w:r>
            <w:r>
              <w:rPr>
                <w:rFonts w:ascii="Arial" w:hAnsi="Arial" w:cs="Arial"/>
                <w:b/>
              </w:rPr>
              <w:tab/>
              <w:t>НЗОУ бенефициара (не заполняется)</w:t>
            </w:r>
          </w:p>
        </w:tc>
      </w:tr>
      <w:tr w:rsidR="001A6E24" w:rsidRPr="00B138F3" w14:paraId="3094B7A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7898D" w14:textId="79D0BAF8" w:rsidR="001A6E24" w:rsidRPr="00847D87" w:rsidRDefault="001A6E24" w:rsidP="001A6E24">
            <w:pPr>
              <w:widowControl w:val="0"/>
              <w:tabs>
                <w:tab w:val="left" w:pos="855"/>
              </w:tabs>
              <w:spacing w:after="160"/>
              <w:ind w:left="360"/>
              <w:rPr>
                <w:rFonts w:ascii="Sylfaen" w:hAnsi="Sylfaen" w:cs="Arial"/>
                <w:b/>
                <w:lang w:val="hy-AM"/>
              </w:rPr>
            </w:pPr>
            <w:r>
              <w:rPr>
                <w:rFonts w:ascii="Arial" w:hAnsi="Arial" w:cs="Arial"/>
                <w:b/>
              </w:rPr>
              <w:t>11.</w:t>
            </w:r>
            <w:r>
              <w:rPr>
                <w:rFonts w:ascii="Arial" w:hAnsi="Arial" w:cs="Arial"/>
                <w:b/>
              </w:rPr>
              <w:tab/>
              <w:t>УНН бенефициара:</w:t>
            </w:r>
            <w:r>
              <w:rPr>
                <w:rFonts w:ascii="Arial" w:hAnsi="Arial" w:cs="Arial"/>
                <w:b/>
                <w:lang w:val="en-US"/>
              </w:rPr>
              <w:t xml:space="preserve"> </w:t>
            </w:r>
            <w:r w:rsidR="00FB761B" w:rsidRPr="00BA36AD">
              <w:rPr>
                <w:rFonts w:ascii="Sylfaen" w:hAnsi="Sylfaen" w:cs="Arial"/>
                <w:b/>
                <w:highlight w:val="yellow"/>
                <w:lang w:val="hy-AM"/>
              </w:rPr>
              <w:t>04420653</w:t>
            </w:r>
          </w:p>
        </w:tc>
      </w:tr>
      <w:tr w:rsidR="001A6E24" w:rsidRPr="00B138F3" w14:paraId="298CD5AF"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705F8" w14:textId="2FB858FD" w:rsidR="001A6E24" w:rsidRPr="000D3127" w:rsidRDefault="001A6E24" w:rsidP="001A6E24">
            <w:pPr>
              <w:pStyle w:val="HTML"/>
              <w:shd w:val="clear" w:color="auto" w:fill="F8F9FA"/>
              <w:spacing w:line="540" w:lineRule="atLeast"/>
              <w:rPr>
                <w:rFonts w:ascii="Arial" w:hAnsi="Arial" w:cs="Arial"/>
                <w:b/>
                <w:color w:val="202124"/>
                <w:sz w:val="42"/>
                <w:szCs w:val="42"/>
              </w:rPr>
            </w:pPr>
            <w:r>
              <w:rPr>
                <w:rFonts w:ascii="Arial" w:hAnsi="Arial" w:cs="Arial"/>
                <w:b/>
                <w:lang w:val="hy-AM" w:bidi="ru-RU"/>
              </w:rPr>
              <w:t xml:space="preserve">        </w:t>
            </w:r>
            <w:r>
              <w:rPr>
                <w:rFonts w:ascii="Arial" w:hAnsi="Arial" w:cs="Arial"/>
                <w:b/>
                <w:lang w:bidi="ru-RU"/>
              </w:rPr>
              <w:t>12.</w:t>
            </w:r>
            <w:r>
              <w:rPr>
                <w:rFonts w:ascii="Arial" w:hAnsi="Arial" w:cs="Arial"/>
                <w:b/>
                <w:lang w:bidi="ru-RU"/>
              </w:rPr>
              <w:tab/>
              <w:t>Обслуживающая бенефициара Финансовая организация (банк</w:t>
            </w:r>
            <w:proofErr w:type="gramStart"/>
            <w:r>
              <w:rPr>
                <w:rFonts w:ascii="Arial" w:hAnsi="Arial" w:cs="Arial"/>
                <w:b/>
                <w:lang w:bidi="ru-RU"/>
              </w:rPr>
              <w:t>):</w:t>
            </w:r>
            <w:r>
              <w:rPr>
                <w:rFonts w:ascii="Arial" w:hAnsi="Arial" w:cs="Arial"/>
                <w:b/>
                <w:lang w:val="hy-AM" w:bidi="ru-RU"/>
              </w:rPr>
              <w:t xml:space="preserve"> </w:t>
            </w:r>
            <w:r>
              <w:rPr>
                <w:rFonts w:ascii="Arial" w:hAnsi="Arial" w:cs="Arial"/>
                <w:b/>
                <w:color w:val="202124"/>
                <w:lang w:bidi="ru-RU"/>
              </w:rPr>
              <w:t xml:space="preserve"> </w:t>
            </w:r>
            <w:r>
              <w:rPr>
                <w:rFonts w:ascii="Arial" w:hAnsi="Arial" w:cs="Arial"/>
                <w:b/>
                <w:color w:val="202124"/>
                <w:sz w:val="24"/>
                <w:szCs w:val="24"/>
                <w:lang w:val="en-US" w:bidi="ru-RU"/>
              </w:rPr>
              <w:t>A</w:t>
            </w:r>
            <w:r>
              <w:rPr>
                <w:rFonts w:ascii="Sylfaen" w:hAnsi="Sylfaen" w:cs="Arial"/>
                <w:b/>
                <w:color w:val="202124"/>
                <w:sz w:val="24"/>
                <w:szCs w:val="24"/>
                <w:lang w:val="hy-AM" w:bidi="ru-RU"/>
              </w:rPr>
              <w:t>CBA</w:t>
            </w:r>
            <w:proofErr w:type="gramEnd"/>
            <w:r>
              <w:rPr>
                <w:rFonts w:ascii="Sylfaen" w:hAnsi="Sylfaen" w:cs="Arial"/>
                <w:b/>
                <w:color w:val="202124"/>
                <w:sz w:val="24"/>
                <w:szCs w:val="24"/>
                <w:lang w:val="hy-AM" w:bidi="ru-RU"/>
              </w:rPr>
              <w:t xml:space="preserve"> </w:t>
            </w:r>
            <w:proofErr w:type="spellStart"/>
            <w:r>
              <w:rPr>
                <w:rFonts w:ascii="Arial" w:hAnsi="Arial" w:cs="Arial"/>
                <w:b/>
                <w:color w:val="202124"/>
                <w:sz w:val="24"/>
                <w:szCs w:val="24"/>
                <w:lang w:bidi="ru-RU"/>
              </w:rPr>
              <w:t>bank</w:t>
            </w:r>
            <w:proofErr w:type="spellEnd"/>
            <w:r>
              <w:rPr>
                <w:rFonts w:ascii="Arial" w:hAnsi="Arial" w:cs="Arial"/>
                <w:b/>
                <w:color w:val="202124"/>
                <w:sz w:val="24"/>
                <w:szCs w:val="24"/>
                <w:lang w:bidi="ru-RU"/>
              </w:rPr>
              <w:t xml:space="preserve">(Армения)  </w:t>
            </w:r>
          </w:p>
        </w:tc>
      </w:tr>
      <w:tr w:rsidR="001A6E24" w:rsidRPr="00B138F3" w14:paraId="46AD526F"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E6535" w14:textId="289AF421" w:rsidR="001A6E24" w:rsidRPr="00B166C4" w:rsidRDefault="001A6E24" w:rsidP="001A6E24">
            <w:pPr>
              <w:widowControl w:val="0"/>
              <w:tabs>
                <w:tab w:val="left" w:pos="855"/>
              </w:tabs>
              <w:spacing w:after="160"/>
              <w:ind w:left="360"/>
              <w:rPr>
                <w:rFonts w:ascii="Sylfaen" w:hAnsi="Sylfaen" w:cs="Arial"/>
                <w:b/>
                <w:lang w:val="hy-AM"/>
              </w:rPr>
            </w:pPr>
            <w:r>
              <w:rPr>
                <w:rFonts w:ascii="Arial" w:hAnsi="Arial" w:cs="Arial"/>
                <w:b/>
              </w:rPr>
              <w:t>13.</w:t>
            </w:r>
            <w:r>
              <w:rPr>
                <w:rFonts w:ascii="Arial" w:hAnsi="Arial" w:cs="Arial"/>
                <w:b/>
              </w:rPr>
              <w:tab/>
              <w:t>Номер счета бенефициара (</w:t>
            </w:r>
            <w:proofErr w:type="spellStart"/>
            <w:proofErr w:type="gramStart"/>
            <w:r>
              <w:rPr>
                <w:rFonts w:ascii="Arial" w:hAnsi="Arial" w:cs="Arial"/>
                <w:b/>
              </w:rPr>
              <w:t>сч</w:t>
            </w:r>
            <w:proofErr w:type="spellEnd"/>
            <w:r>
              <w:rPr>
                <w:rFonts w:ascii="Arial" w:hAnsi="Arial" w:cs="Arial"/>
                <w:b/>
              </w:rPr>
              <w:t>.№</w:t>
            </w:r>
            <w:proofErr w:type="gramEnd"/>
            <w:r>
              <w:rPr>
                <w:rFonts w:ascii="Arial" w:hAnsi="Arial" w:cs="Arial"/>
                <w:b/>
              </w:rPr>
              <w:t>)</w:t>
            </w:r>
            <w:r>
              <w:rPr>
                <w:rFonts w:ascii="Arial" w:hAnsi="Arial" w:cs="Arial"/>
                <w:b/>
                <w:lang w:val="hy-AM"/>
              </w:rPr>
              <w:t xml:space="preserve"> </w:t>
            </w:r>
            <w:r>
              <w:rPr>
                <w:rFonts w:ascii="Arial" w:hAnsi="Arial" w:cs="Arial"/>
                <w:b/>
                <w:sz w:val="20"/>
                <w:szCs w:val="20"/>
              </w:rPr>
              <w:t xml:space="preserve"> </w:t>
            </w:r>
            <w:r w:rsidR="00FB761B" w:rsidRPr="00BA36AD">
              <w:rPr>
                <w:rFonts w:ascii="Sylfaen" w:hAnsi="Sylfaen" w:cs="Arial"/>
                <w:b/>
                <w:highlight w:val="yellow"/>
                <w:lang w:val="hy-AM"/>
              </w:rPr>
              <w:t>220035140031000</w:t>
            </w:r>
          </w:p>
        </w:tc>
      </w:tr>
      <w:tr w:rsidR="00B138F3" w:rsidRPr="00B138F3" w14:paraId="75A2B88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03E4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A909C36"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D375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7BB896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C57F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13E65D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821A78"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04F76583"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31D64A9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6AC295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FDF4F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0EC33B3"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BA8E27"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839B9A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0884973"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7767813" w14:textId="77777777" w:rsidR="00BE2572" w:rsidRPr="00B138F3" w:rsidRDefault="00BE2572" w:rsidP="00DE2AE3">
            <w:pPr>
              <w:widowControl w:val="0"/>
              <w:spacing w:after="160"/>
              <w:rPr>
                <w:rFonts w:ascii="GHEA Grapalat" w:hAnsi="GHEA Grapalat" w:cs="Sylfaen"/>
              </w:rPr>
            </w:pPr>
          </w:p>
          <w:p w14:paraId="76E94CB0"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6F2FE955" w14:textId="77777777" w:rsidR="00BE2572" w:rsidRPr="00B138F3" w:rsidRDefault="00BE2572" w:rsidP="00DE2AE3">
            <w:pPr>
              <w:widowControl w:val="0"/>
              <w:spacing w:after="160"/>
              <w:rPr>
                <w:rFonts w:ascii="GHEA Grapalat" w:hAnsi="GHEA Grapalat" w:cs="Sylfaen"/>
              </w:rPr>
            </w:pPr>
          </w:p>
          <w:p w14:paraId="1C17433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37A46A8" w14:textId="77777777" w:rsidR="00BE2572" w:rsidRPr="00B138F3" w:rsidRDefault="00BE2572" w:rsidP="00DE2AE3">
            <w:pPr>
              <w:widowControl w:val="0"/>
              <w:spacing w:after="160"/>
              <w:rPr>
                <w:rFonts w:ascii="GHEA Grapalat" w:hAnsi="GHEA Grapalat" w:cs="Sylfaen"/>
              </w:rPr>
            </w:pPr>
          </w:p>
          <w:p w14:paraId="44F58548"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A06E45D"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5738906"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C5C585D" w14:textId="77777777" w:rsidR="00BE2572" w:rsidRPr="00B138F3" w:rsidRDefault="00BE2572" w:rsidP="00DE2AE3">
            <w:pPr>
              <w:widowControl w:val="0"/>
              <w:spacing w:after="160"/>
              <w:rPr>
                <w:rFonts w:ascii="GHEA Grapalat" w:hAnsi="GHEA Grapalat" w:cs="Sylfaen"/>
              </w:rPr>
            </w:pPr>
          </w:p>
          <w:p w14:paraId="4DB6AF91"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747A27F6" w14:textId="77777777" w:rsidR="00BE2572" w:rsidRPr="00B138F3" w:rsidRDefault="00BE2572" w:rsidP="00DE2AE3">
            <w:pPr>
              <w:widowControl w:val="0"/>
              <w:spacing w:after="160"/>
              <w:jc w:val="right"/>
              <w:rPr>
                <w:rFonts w:ascii="GHEA Grapalat" w:hAnsi="GHEA Grapalat" w:cs="Tahoma"/>
              </w:rPr>
            </w:pPr>
          </w:p>
          <w:p w14:paraId="0D5C03D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E0C82DC" w14:textId="77777777" w:rsidR="00BE2572" w:rsidRPr="00B138F3" w:rsidRDefault="00BE2572" w:rsidP="00DE2AE3">
            <w:pPr>
              <w:widowControl w:val="0"/>
              <w:spacing w:after="160"/>
              <w:rPr>
                <w:rFonts w:ascii="GHEA Grapalat" w:hAnsi="GHEA Grapalat" w:cs="Sylfaen"/>
              </w:rPr>
            </w:pPr>
          </w:p>
          <w:p w14:paraId="61050265"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598BF8D7"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9950BA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5ECA510" w14:textId="77777777" w:rsidR="00BE2572" w:rsidRPr="00B138F3" w:rsidRDefault="00BE2572" w:rsidP="00DE2AE3">
            <w:pPr>
              <w:widowControl w:val="0"/>
              <w:spacing w:after="160"/>
              <w:rPr>
                <w:rFonts w:ascii="GHEA Grapalat" w:hAnsi="GHEA Grapalat"/>
              </w:rPr>
            </w:pPr>
          </w:p>
          <w:p w14:paraId="428534D9"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B49411A"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145334E0" w14:textId="77777777" w:rsidR="00BE2572" w:rsidRPr="00B138F3" w:rsidRDefault="00BE2572" w:rsidP="00DE2AE3">
            <w:pPr>
              <w:widowControl w:val="0"/>
              <w:spacing w:after="160"/>
              <w:rPr>
                <w:rFonts w:ascii="GHEA Grapalat" w:hAnsi="GHEA Grapalat" w:cs="Tahoma"/>
              </w:rPr>
            </w:pPr>
          </w:p>
          <w:p w14:paraId="57203237"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093354B5"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1454660" w14:textId="77777777" w:rsidR="00BE2572" w:rsidRPr="00B138F3" w:rsidRDefault="00BE2572" w:rsidP="00DE2AE3">
            <w:pPr>
              <w:widowControl w:val="0"/>
              <w:spacing w:after="160"/>
              <w:rPr>
                <w:rFonts w:ascii="GHEA Grapalat" w:hAnsi="GHEA Grapalat" w:cs="Tahoma"/>
              </w:rPr>
            </w:pPr>
          </w:p>
          <w:p w14:paraId="29A98135"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66CE87CC"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C3C8A22" w14:textId="77777777" w:rsidR="00BE2572" w:rsidRPr="00B138F3" w:rsidRDefault="00BE2572" w:rsidP="00DE2AE3">
            <w:pPr>
              <w:widowControl w:val="0"/>
              <w:spacing w:after="160"/>
              <w:rPr>
                <w:rFonts w:ascii="GHEA Grapalat" w:hAnsi="GHEA Grapalat" w:cs="Arial"/>
              </w:rPr>
            </w:pPr>
          </w:p>
        </w:tc>
      </w:tr>
      <w:tr w:rsidR="00B138F3" w:rsidRPr="00B138F3" w14:paraId="58CF677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9D63CAD"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AE29A41" w14:textId="77777777" w:rsidR="00BE2572" w:rsidRPr="00B138F3" w:rsidRDefault="00BE2572" w:rsidP="00DE2AE3">
            <w:pPr>
              <w:widowControl w:val="0"/>
              <w:spacing w:after="160"/>
              <w:rPr>
                <w:rFonts w:ascii="GHEA Grapalat" w:hAnsi="GHEA Grapalat" w:cs="Sylfaen"/>
              </w:rPr>
            </w:pPr>
          </w:p>
          <w:p w14:paraId="42448E8C"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B1D7004"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35F3D85" w14:textId="77777777" w:rsidR="00BE2572" w:rsidRPr="00B138F3" w:rsidRDefault="00BE2572" w:rsidP="00DE2AE3">
            <w:pPr>
              <w:widowControl w:val="0"/>
              <w:spacing w:after="160"/>
              <w:rPr>
                <w:rFonts w:ascii="GHEA Grapalat" w:hAnsi="GHEA Grapalat"/>
              </w:rPr>
            </w:pPr>
          </w:p>
          <w:p w14:paraId="47C7D8A7"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C22B09" w14:textId="77777777" w:rsidR="00BE2572" w:rsidRPr="00B138F3" w:rsidRDefault="00BE2572" w:rsidP="00BE2572">
      <w:pPr>
        <w:widowControl w:val="0"/>
        <w:spacing w:after="160"/>
        <w:jc w:val="center"/>
        <w:rPr>
          <w:rFonts w:ascii="GHEA Grapalat" w:hAnsi="GHEA Grapalat" w:cs="Sylfaen"/>
        </w:rPr>
      </w:pPr>
    </w:p>
    <w:p w14:paraId="5EF9BF1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E242EB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3D2020A1"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3B93EAF9"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0A2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BBC6BD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681A6B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6E4A5B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CB77B3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5FF876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6F9AB9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338BCC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2AE56D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545387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A4428D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A1FB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D8F470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CA3F2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8AAD71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D0A96B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17553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FBB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34F0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ED0C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03E8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0D9E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958E6A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1AF6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76CD7F"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B6823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AF36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D62B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DB413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450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EDB90CC"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4E9E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394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0F6EE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E1F9C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91655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55F9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D3F128E"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7B78E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178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1A795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4ACED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BC8C72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C941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E619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6716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D6AB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C73A6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16A73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C5C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3CE7C0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378E9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B9B1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98E8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12772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D74DC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DC60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07A06F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4691D9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14C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FEC3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D944D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4BE2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1C3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B1F966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5D9D7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2525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0B1E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A91252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72BF2E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46AA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9060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67A31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CA8A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3683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F5B28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C3B76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1B4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E55AB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7A146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1AD0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CBF9D9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0CB6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0FBE4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60D4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8D812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45A00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DA02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5B05D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A0871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85AA7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87AE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2450C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DEEEE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3DE4C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B7D7E1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2EE0A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5B2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92511A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E24096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8A13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0BC6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9C558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D1464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1199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B4681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AD85E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B2B7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30DD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AF31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77588C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17B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6A6F9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BCC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4837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C878F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7A106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5307D4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0D94E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B176F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D257F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DBC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6197C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044C7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7600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FEDF1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64F28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DF4C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8696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72190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9FE0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57523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9E300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8760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9F28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CCEDD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F6FA99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AAABB"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D349C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66003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82F735"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75285DE"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3E678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BB450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75436C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CAA9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EE8A4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DF14A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ED7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599F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942DD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0538F6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7BBC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3D0D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FC068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364BC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A604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12CD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2631ED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FA2E8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735DA09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544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FD529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F9B5D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96E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5C556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E8BA215"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DD5D39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F246C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1D3D9D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E7CB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6883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077C6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F90C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6EBC6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3E47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35904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CF55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00FAC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459694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291DF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56F5D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C68B01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738A6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81B33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07ACF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68408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23F5A2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143B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3E64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390E12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9EA02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925E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838BC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3AE6A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096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41776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32B946D"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5ED88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7FE69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2BDFF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DF356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54428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88AD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86E2E28"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04015BD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12E0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66F08E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CB62B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BAA6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A54A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226C28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F75A3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2DBD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CD8E6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1A3B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79F8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4F38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D487322"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1D00F7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7043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B3A59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7FA66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206ED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487C9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E01135" w14:textId="77777777" w:rsidR="00BE2572" w:rsidRPr="00B138F3" w:rsidRDefault="00BE2572" w:rsidP="00DE2AE3">
            <w:pPr>
              <w:widowControl w:val="0"/>
              <w:spacing w:after="120"/>
              <w:jc w:val="center"/>
              <w:rPr>
                <w:rFonts w:ascii="GHEA Grapalat" w:hAnsi="GHEA Grapalat"/>
                <w:sz w:val="18"/>
                <w:szCs w:val="18"/>
              </w:rPr>
            </w:pPr>
          </w:p>
        </w:tc>
      </w:tr>
    </w:tbl>
    <w:p w14:paraId="49152412" w14:textId="77777777" w:rsidR="00BE2572" w:rsidRPr="00B138F3" w:rsidRDefault="00BE2572" w:rsidP="00BE2572">
      <w:pPr>
        <w:widowControl w:val="0"/>
        <w:spacing w:after="160"/>
        <w:ind w:left="567" w:right="565"/>
        <w:jc w:val="center"/>
        <w:rPr>
          <w:rFonts w:ascii="GHEA Grapalat" w:hAnsi="GHEA Grapalat"/>
          <w:b/>
        </w:rPr>
      </w:pPr>
    </w:p>
    <w:p w14:paraId="4B15AF23" w14:textId="77777777" w:rsidR="00BE2572" w:rsidRPr="00B138F3" w:rsidRDefault="00BE2572" w:rsidP="00BE2572">
      <w:pPr>
        <w:widowControl w:val="0"/>
        <w:spacing w:after="160"/>
        <w:ind w:left="567" w:right="565"/>
        <w:jc w:val="center"/>
        <w:rPr>
          <w:rFonts w:ascii="GHEA Grapalat" w:hAnsi="GHEA Grapalat"/>
          <w:b/>
        </w:rPr>
      </w:pPr>
    </w:p>
    <w:p w14:paraId="19ECC170" w14:textId="77777777" w:rsidR="00BE2572" w:rsidRPr="00B138F3" w:rsidRDefault="00BE2572" w:rsidP="00BE2572">
      <w:pPr>
        <w:widowControl w:val="0"/>
        <w:spacing w:after="160"/>
        <w:ind w:left="567" w:right="565"/>
        <w:jc w:val="center"/>
        <w:rPr>
          <w:rFonts w:ascii="GHEA Grapalat" w:hAnsi="GHEA Grapalat"/>
          <w:b/>
        </w:rPr>
      </w:pPr>
    </w:p>
    <w:p w14:paraId="2AC5927F" w14:textId="77777777" w:rsidR="00BE2572" w:rsidRPr="00B138F3" w:rsidRDefault="00BE2572" w:rsidP="00BE2572">
      <w:pPr>
        <w:widowControl w:val="0"/>
        <w:spacing w:after="160"/>
        <w:ind w:left="567" w:right="565"/>
        <w:jc w:val="center"/>
        <w:rPr>
          <w:rFonts w:ascii="GHEA Grapalat" w:hAnsi="GHEA Grapalat"/>
          <w:b/>
        </w:rPr>
      </w:pPr>
    </w:p>
    <w:p w14:paraId="7891DD70" w14:textId="77777777" w:rsidR="00BE2572" w:rsidRPr="00B138F3" w:rsidRDefault="00BE2572" w:rsidP="00BE2572">
      <w:pPr>
        <w:widowControl w:val="0"/>
        <w:spacing w:after="160"/>
        <w:ind w:left="567" w:right="565"/>
        <w:jc w:val="center"/>
        <w:rPr>
          <w:rFonts w:ascii="GHEA Grapalat" w:hAnsi="GHEA Grapalat"/>
          <w:b/>
        </w:rPr>
      </w:pPr>
    </w:p>
    <w:p w14:paraId="0EE90096" w14:textId="77777777" w:rsidR="00BE2572" w:rsidRPr="00B138F3" w:rsidRDefault="00BE2572" w:rsidP="00BE2572">
      <w:pPr>
        <w:widowControl w:val="0"/>
        <w:spacing w:after="160"/>
        <w:ind w:left="567" w:right="565"/>
        <w:jc w:val="center"/>
        <w:rPr>
          <w:rFonts w:ascii="GHEA Grapalat" w:hAnsi="GHEA Grapalat"/>
          <w:b/>
        </w:rPr>
      </w:pPr>
    </w:p>
    <w:p w14:paraId="1BC82760" w14:textId="77777777" w:rsidR="00BE2572" w:rsidRPr="00B138F3" w:rsidRDefault="00BE2572" w:rsidP="00BE2572">
      <w:pPr>
        <w:widowControl w:val="0"/>
        <w:spacing w:after="160"/>
        <w:ind w:left="567" w:right="565"/>
        <w:jc w:val="center"/>
        <w:rPr>
          <w:rFonts w:ascii="GHEA Grapalat" w:hAnsi="GHEA Grapalat"/>
          <w:b/>
        </w:rPr>
      </w:pPr>
    </w:p>
    <w:p w14:paraId="689B6025" w14:textId="77777777" w:rsidR="00BE2572" w:rsidRPr="00B138F3" w:rsidRDefault="00BE2572" w:rsidP="00BE2572">
      <w:pPr>
        <w:widowControl w:val="0"/>
        <w:spacing w:after="160"/>
        <w:ind w:left="567" w:right="565"/>
        <w:jc w:val="center"/>
        <w:rPr>
          <w:rFonts w:ascii="GHEA Grapalat" w:hAnsi="GHEA Grapalat"/>
          <w:b/>
        </w:rPr>
      </w:pPr>
    </w:p>
    <w:p w14:paraId="2BC45637" w14:textId="77777777" w:rsidR="00BE2572" w:rsidRPr="00B138F3" w:rsidRDefault="00BE2572" w:rsidP="00BE2572">
      <w:pPr>
        <w:widowControl w:val="0"/>
        <w:spacing w:after="160"/>
        <w:ind w:left="567" w:right="565"/>
        <w:jc w:val="center"/>
        <w:rPr>
          <w:rFonts w:ascii="GHEA Grapalat" w:hAnsi="GHEA Grapalat"/>
          <w:b/>
        </w:rPr>
      </w:pPr>
    </w:p>
    <w:p w14:paraId="262C4F9A" w14:textId="77777777" w:rsidR="00BE2572" w:rsidRPr="00B138F3" w:rsidRDefault="00BE2572" w:rsidP="00BE2572">
      <w:pPr>
        <w:widowControl w:val="0"/>
        <w:spacing w:after="160"/>
        <w:ind w:left="567" w:right="565"/>
        <w:jc w:val="center"/>
        <w:rPr>
          <w:rFonts w:ascii="GHEA Grapalat" w:hAnsi="GHEA Grapalat"/>
          <w:b/>
        </w:rPr>
      </w:pPr>
    </w:p>
    <w:p w14:paraId="0CF695B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AD9A3D4" w14:textId="77777777"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3A6EF7DF" w14:textId="7A4836DD" w:rsidR="00071D1C" w:rsidRPr="003A585B" w:rsidRDefault="00071D1C" w:rsidP="00B46D58">
      <w:pPr>
        <w:pStyle w:val="31"/>
        <w:widowControl w:val="0"/>
        <w:spacing w:after="160" w:line="240" w:lineRule="auto"/>
        <w:jc w:val="right"/>
        <w:rPr>
          <w:rFonts w:asciiTheme="minorHAnsi" w:hAnsiTheme="minorHAnsi"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344C97" w:rsidRPr="00344C97">
        <w:rPr>
          <w:rFonts w:ascii="Sylfaen" w:hAnsi="Sylfaen" w:cs="Sylfaen"/>
          <w:i/>
          <w:highlight w:val="yellow"/>
          <w:lang w:val="af-ZA"/>
        </w:rPr>
        <w:t xml:space="preserve"> </w:t>
      </w:r>
      <w:r w:rsidR="001D1216">
        <w:rPr>
          <w:rFonts w:ascii="Sylfaen" w:hAnsi="Sylfaen" w:cs="Sylfaen"/>
          <w:i/>
          <w:highlight w:val="yellow"/>
          <w:lang w:val="af-ZA"/>
        </w:rPr>
        <w:t>ՀՀԱՄՄՀ-ԱԼՄ-ԳՀԱՊՁԲ-22/0</w:t>
      </w:r>
      <w:r w:rsidR="001E71EC">
        <w:rPr>
          <w:rFonts w:ascii="Sylfaen" w:hAnsi="Sylfaen" w:cs="Sylfaen"/>
          <w:i/>
          <w:highlight w:val="yellow"/>
          <w:lang w:val="hy-AM"/>
        </w:rPr>
        <w:t>3</w:t>
      </w:r>
      <w:r w:rsidR="001D1216">
        <w:rPr>
          <w:rFonts w:ascii="Sylfaen" w:hAnsi="Sylfaen" w:cs="Sylfaen"/>
          <w:i/>
          <w:highlight w:val="yellow"/>
          <w:lang w:val="af-ZA"/>
        </w:rPr>
        <w:t xml:space="preserve">       </w:t>
      </w:r>
      <w:r w:rsidR="006132ED" w:rsidRPr="00B138F3">
        <w:rPr>
          <w:rFonts w:ascii="GHEA Grapalat" w:hAnsi="GHEA Grapalat"/>
          <w:b/>
          <w:sz w:val="24"/>
          <w:szCs w:val="24"/>
        </w:rPr>
        <w:t>"</w:t>
      </w:r>
    </w:p>
    <w:p w14:paraId="4E280997" w14:textId="77777777" w:rsidR="008D352C" w:rsidRPr="00B138F3" w:rsidRDefault="008D352C" w:rsidP="00B46D58">
      <w:pPr>
        <w:widowControl w:val="0"/>
        <w:spacing w:after="160"/>
        <w:ind w:left="-142" w:firstLine="142"/>
        <w:jc w:val="center"/>
        <w:rPr>
          <w:rFonts w:ascii="GHEA Grapalat" w:hAnsi="GHEA Grapalat"/>
          <w:i/>
        </w:rPr>
      </w:pPr>
    </w:p>
    <w:p w14:paraId="7104CF0D"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608826D3" w14:textId="77777777"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w:t>
      </w:r>
      <w:r w:rsidR="003A585B">
        <w:rPr>
          <w:rFonts w:ascii="GHEA Grapalat" w:hAnsi="GHEA Grapalat"/>
          <w:b/>
        </w:rPr>
        <w:t>ПРОДОВОЛЬСТВИЕ</w:t>
      </w:r>
    </w:p>
    <w:p w14:paraId="6246454A" w14:textId="71A2652F"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1D1216">
        <w:rPr>
          <w:rFonts w:ascii="Sylfaen" w:hAnsi="Sylfaen" w:cs="Sylfaen"/>
          <w:i/>
          <w:highlight w:val="yellow"/>
          <w:lang w:val="af-ZA"/>
        </w:rPr>
        <w:t>ՀՀԱՄՄՀ-ԱԼՄ-ԳՀԱՊՁԲ-22/0</w:t>
      </w:r>
      <w:r w:rsidR="001E71EC">
        <w:rPr>
          <w:rFonts w:ascii="Sylfaen" w:hAnsi="Sylfaen" w:cs="Sylfaen"/>
          <w:i/>
          <w:highlight w:val="yellow"/>
          <w:lang w:val="hy-AM"/>
        </w:rPr>
        <w:t>3</w:t>
      </w:r>
      <w:r w:rsidR="001D1216">
        <w:rPr>
          <w:rFonts w:ascii="Sylfaen" w:hAnsi="Sylfaen" w:cs="Sylfaen"/>
          <w:i/>
          <w:highlight w:val="yellow"/>
          <w:lang w:val="af-ZA"/>
        </w:rPr>
        <w:t xml:space="preserve">       </w:t>
      </w:r>
    </w:p>
    <w:p w14:paraId="3CDD2384" w14:textId="77777777" w:rsidR="00071D1C" w:rsidRPr="00D035CD"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14:paraId="16C317AA" w14:textId="77777777" w:rsidTr="00F15CED">
        <w:tc>
          <w:tcPr>
            <w:tcW w:w="4643" w:type="dxa"/>
          </w:tcPr>
          <w:p w14:paraId="0AA84D8E" w14:textId="77777777" w:rsidR="00F15CED" w:rsidRPr="00B138F3" w:rsidRDefault="00F83E0A" w:rsidP="00B46D58">
            <w:pPr>
              <w:widowControl w:val="0"/>
              <w:spacing w:after="160"/>
              <w:rPr>
                <w:rFonts w:ascii="GHEA Grapalat" w:hAnsi="GHEA Grapalat" w:cs="Sylfaen"/>
                <w:lang w:val="en-US"/>
              </w:rPr>
            </w:pPr>
            <w:r w:rsidRPr="00D035CD">
              <w:rPr>
                <w:rFonts w:ascii="GHEA Grapalat" w:hAnsi="GHEA Grapalat"/>
              </w:rPr>
              <w:tab/>
            </w:r>
            <w:r w:rsidR="00344C97" w:rsidRPr="00B138F3">
              <w:rPr>
                <w:rFonts w:ascii="GHEA Grapalat" w:hAnsi="GHEA Grapalat"/>
              </w:rPr>
              <w:t>Г</w:t>
            </w:r>
          </w:p>
        </w:tc>
        <w:tc>
          <w:tcPr>
            <w:tcW w:w="4643" w:type="dxa"/>
          </w:tcPr>
          <w:p w14:paraId="75B408D0"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556F9139"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342327F3" w14:textId="35BEF1AD" w:rsidR="00071D1C" w:rsidRPr="00B138F3" w:rsidRDefault="003A585B" w:rsidP="00B46D58">
      <w:pPr>
        <w:widowControl w:val="0"/>
        <w:spacing w:after="160"/>
        <w:jc w:val="both"/>
        <w:rPr>
          <w:rFonts w:ascii="GHEA Grapalat" w:hAnsi="GHEA Grapalat"/>
        </w:rPr>
      </w:pPr>
      <w:r>
        <w:rPr>
          <w:rFonts w:ascii="GHEA Grapalat" w:hAnsi="GHEA Grapalat"/>
          <w:sz w:val="22"/>
          <w:szCs w:val="22"/>
        </w:rPr>
        <w:t>«</w:t>
      </w:r>
      <w:r w:rsidR="00344C97">
        <w:rPr>
          <w:rFonts w:ascii="Cambria" w:hAnsi="Cambria"/>
          <w:sz w:val="22"/>
          <w:szCs w:val="22"/>
          <w:lang w:val="hy-AM"/>
        </w:rPr>
        <w:t xml:space="preserve">Детксий сад </w:t>
      </w:r>
      <w:r w:rsidR="00A102CA" w:rsidRPr="00A102CA">
        <w:rPr>
          <w:rFonts w:ascii="Cambria" w:hAnsi="Cambria"/>
          <w:sz w:val="22"/>
          <w:szCs w:val="22"/>
        </w:rPr>
        <w:t xml:space="preserve"> села </w:t>
      </w:r>
      <w:r w:rsidR="00327716">
        <w:rPr>
          <w:rFonts w:ascii="Cambria" w:hAnsi="Cambria"/>
          <w:sz w:val="22"/>
          <w:szCs w:val="22"/>
          <w:lang w:val="hy-AM"/>
        </w:rPr>
        <w:t>Алашкерта</w:t>
      </w:r>
      <w:r>
        <w:rPr>
          <w:rFonts w:ascii="GHEA Grapalat" w:hAnsi="GHEA Grapalat"/>
          <w:sz w:val="22"/>
          <w:szCs w:val="22"/>
        </w:rPr>
        <w:t>» ОНО</w:t>
      </w:r>
      <w:r w:rsidRPr="00B138F3">
        <w:rPr>
          <w:rFonts w:ascii="GHEA Grapalat" w:hAnsi="GHEA Grapalat"/>
        </w:rPr>
        <w:t xml:space="preserve">, в лице </w:t>
      </w:r>
      <w:r w:rsidRPr="00C604DD">
        <w:rPr>
          <w:rFonts w:ascii="GHEA Grapalat" w:hAnsi="GHEA Grapalat"/>
          <w:sz w:val="22"/>
          <w:szCs w:val="22"/>
        </w:rPr>
        <w:t>директора</w:t>
      </w:r>
      <w:r w:rsidR="00344C97">
        <w:rPr>
          <w:rFonts w:asciiTheme="minorHAnsi" w:hAnsiTheme="minorHAnsi"/>
          <w:sz w:val="22"/>
          <w:szCs w:val="22"/>
          <w:lang w:val="hy-AM"/>
        </w:rPr>
        <w:t xml:space="preserve"> </w:t>
      </w:r>
      <w:r w:rsidR="00A102CA" w:rsidRPr="00A102CA">
        <w:rPr>
          <w:rFonts w:asciiTheme="minorHAnsi" w:hAnsiTheme="minorHAnsi"/>
          <w:sz w:val="22"/>
          <w:szCs w:val="22"/>
        </w:rPr>
        <w:t xml:space="preserve"> </w:t>
      </w:r>
      <w:r w:rsidR="00344C97">
        <w:rPr>
          <w:rFonts w:asciiTheme="minorHAnsi" w:hAnsiTheme="minorHAnsi"/>
          <w:sz w:val="22"/>
          <w:szCs w:val="22"/>
          <w:lang w:val="hy-AM"/>
        </w:rPr>
        <w:t xml:space="preserve"> </w:t>
      </w:r>
      <w:r w:rsidRPr="00B138F3">
        <w:rPr>
          <w:rFonts w:ascii="GHEA Grapalat" w:hAnsi="GHEA Grapalat"/>
        </w:rPr>
        <w:t xml:space="preserve">, действующего на основании устава </w:t>
      </w:r>
      <w:r>
        <w:rPr>
          <w:rFonts w:ascii="GHEA Grapalat" w:hAnsi="GHEA Grapalat"/>
          <w:sz w:val="22"/>
          <w:szCs w:val="22"/>
        </w:rPr>
        <w:t>«</w:t>
      </w:r>
      <w:r w:rsidR="00344C97">
        <w:rPr>
          <w:rFonts w:asciiTheme="minorHAnsi" w:hAnsiTheme="minorHAnsi"/>
          <w:sz w:val="22"/>
          <w:szCs w:val="22"/>
          <w:lang w:val="hy-AM"/>
        </w:rPr>
        <w:t>&gt;&gt;</w:t>
      </w:r>
      <w:r w:rsidR="006B3AE3" w:rsidRPr="00B138F3">
        <w:rPr>
          <w:rFonts w:ascii="GHEA Grapalat" w:hAnsi="GHEA Grapalat"/>
        </w:rPr>
        <w:t>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43C072DD" w14:textId="77777777" w:rsidR="00071D1C" w:rsidRPr="00B138F3" w:rsidRDefault="00071D1C" w:rsidP="00B46D58">
      <w:pPr>
        <w:widowControl w:val="0"/>
        <w:spacing w:after="160"/>
        <w:ind w:firstLine="709"/>
        <w:jc w:val="both"/>
        <w:rPr>
          <w:rFonts w:ascii="GHEA Grapalat" w:hAnsi="GHEA Grapalat"/>
          <w:b/>
        </w:rPr>
      </w:pPr>
    </w:p>
    <w:p w14:paraId="49035D1B"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21179FF7" w14:textId="1C683043"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r w:rsidR="00327716" w:rsidRPr="00327716">
        <w:rPr>
          <w:rFonts w:ascii="GHEA Grapalat" w:hAnsi="GHEA Grapalat"/>
        </w:rPr>
        <w:t>Оплата будет произведена за фактически поставленный товар в месяцы, предусмотренные графиком оплаты договора (приложение № 2) на основании протокола приема-сдачи.</w:t>
      </w:r>
    </w:p>
    <w:p w14:paraId="22608154" w14:textId="77777777" w:rsidR="00071D1C" w:rsidRPr="00B138F3" w:rsidRDefault="00071D1C" w:rsidP="00B46D58">
      <w:pPr>
        <w:widowControl w:val="0"/>
        <w:spacing w:after="160"/>
        <w:ind w:firstLine="709"/>
        <w:jc w:val="both"/>
        <w:rPr>
          <w:rFonts w:ascii="GHEA Grapalat" w:hAnsi="GHEA Grapalat" w:cs="Times Armenian"/>
        </w:rPr>
      </w:pPr>
    </w:p>
    <w:p w14:paraId="6B4E28A3"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3079ED1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5089C9E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3A585B">
        <w:rPr>
          <w:rFonts w:ascii="GHEA Grapalat" w:hAnsi="GHEA Grapalat"/>
        </w:rPr>
        <w:t xml:space="preserve">3 </w:t>
      </w:r>
      <w:r w:rsidRPr="00B138F3">
        <w:rPr>
          <w:rFonts w:ascii="GHEA Grapalat" w:hAnsi="GHEA Grapalat"/>
        </w:rPr>
        <w:t>дней.</w:t>
      </w:r>
    </w:p>
    <w:p w14:paraId="51135305"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6D64D82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50C6561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3E1BA7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65BA9E8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36159B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08BBC1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5EE0927"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37E1ED0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714F8A9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1384F3F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6E90F3AB"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9E0E14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532E577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33DDB2A4"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5B1B0B9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79809FA"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3A585B">
        <w:rPr>
          <w:rFonts w:ascii="GHEA Grapalat" w:hAnsi="GHEA Grapalat"/>
        </w:rPr>
        <w:t xml:space="preserve">3 </w:t>
      </w:r>
      <w:r w:rsidRPr="00B138F3">
        <w:rPr>
          <w:rFonts w:ascii="GHEA Grapalat" w:hAnsi="GHEA Grapalat"/>
        </w:rPr>
        <w:t>дней;</w:t>
      </w:r>
    </w:p>
    <w:p w14:paraId="5EC3942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017C8A8"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7B798D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013FEBD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C47A94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436645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5B3FE2A"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2A54F6"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440A05F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4F93DDD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76B1472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0A02C3A3"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2718076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5FE1B7D0"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15590E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7AA424A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061E68D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57A8E20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04F45C9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2D92021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566633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3F9771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245BAB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6BE0018F"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0BA8AFF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6172F7C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1298B330"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071EF1C3" w14:textId="77777777"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492D7798" w14:textId="77777777"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7051CD12"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0D3516F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48BFADAB"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7C765714"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62F791ED"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4EA60E15" w14:textId="77777777"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3A585B">
        <w:rPr>
          <w:rFonts w:ascii="GHEA Grapalat" w:hAnsi="GHEA Grapalat"/>
        </w:rPr>
        <w:t>2</w:t>
      </w:r>
      <w:r>
        <w:rPr>
          <w:rFonts w:ascii="GHEA Grapalat" w:hAnsi="GHEA Grapalat"/>
        </w:rPr>
        <w:t xml:space="preserve"> экземпляр акта приема-передачи (Приложение № 3). </w:t>
      </w:r>
    </w:p>
    <w:p w14:paraId="5377256D"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1CE3B2B9"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64C1ACD"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10AD2223" w14:textId="77777777"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3A585B">
        <w:rPr>
          <w:rFonts w:ascii="GHEA Grapalat" w:hAnsi="GHEA Grapalat"/>
        </w:rPr>
        <w:t>5</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D034F43"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304A02B" w14:textId="77777777" w:rsidR="00BE5F44" w:rsidRDefault="00BE5F44" w:rsidP="00B46D58">
      <w:pPr>
        <w:widowControl w:val="0"/>
        <w:tabs>
          <w:tab w:val="left" w:pos="1134"/>
        </w:tabs>
        <w:spacing w:after="160"/>
        <w:ind w:firstLine="567"/>
        <w:jc w:val="both"/>
        <w:rPr>
          <w:rFonts w:ascii="GHEA Grapalat" w:hAnsi="GHEA Grapalat"/>
        </w:rPr>
      </w:pPr>
    </w:p>
    <w:p w14:paraId="438181DD"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5A5FD8DF"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2A0FB7D5"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80C3188"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6D50F5D"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6BB3E4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850D4F5"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0066018"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2FA14F30" w14:textId="77777777" w:rsidR="00D52566" w:rsidRPr="00B138F3" w:rsidRDefault="00D52566" w:rsidP="00B46D58">
      <w:pPr>
        <w:rPr>
          <w:rFonts w:ascii="GHEA Grapalat" w:hAnsi="GHEA Grapalat"/>
          <w:lang w:val="hy-AM"/>
        </w:rPr>
      </w:pPr>
    </w:p>
    <w:p w14:paraId="5A67AF70"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56C25512"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8467744" w14:textId="77777777" w:rsidR="0094684E" w:rsidRPr="00B138F3" w:rsidRDefault="0094684E" w:rsidP="00B46D58">
      <w:pPr>
        <w:widowControl w:val="0"/>
        <w:spacing w:after="160"/>
        <w:jc w:val="center"/>
        <w:rPr>
          <w:rFonts w:ascii="GHEA Grapalat" w:hAnsi="GHEA Grapalat"/>
          <w:lang w:val="hy-AM"/>
        </w:rPr>
      </w:pPr>
    </w:p>
    <w:p w14:paraId="425A62D7"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208EA4C1"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B534101"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63F18260"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32393DC"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46EC49D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1D9C506"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A68640D"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1D31DB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3B27CAE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009FB618"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8"/>
        <w:t>22</w:t>
      </w:r>
      <w:r w:rsidRPr="00B138F3">
        <w:rPr>
          <w:rFonts w:ascii="GHEA Grapalat" w:hAnsi="GHEA Grapalat"/>
        </w:rPr>
        <w:t>.</w:t>
      </w:r>
    </w:p>
    <w:p w14:paraId="0A1976B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9"/>
        <w:t>23</w:t>
      </w:r>
      <w:r w:rsidRPr="00B138F3">
        <w:rPr>
          <w:rFonts w:ascii="GHEA Grapalat" w:hAnsi="GHEA Grapalat"/>
        </w:rPr>
        <w:t>.</w:t>
      </w:r>
    </w:p>
    <w:p w14:paraId="0DEBDC3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C6CF76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B5AEC9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1A331C5C"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35D3B9D5"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68CF40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87972C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263405EB" w14:textId="77777777" w:rsidR="003A585B" w:rsidRDefault="003A585B" w:rsidP="00B46D58">
      <w:pPr>
        <w:widowControl w:val="0"/>
        <w:spacing w:after="160"/>
        <w:jc w:val="center"/>
        <w:rPr>
          <w:rFonts w:ascii="GHEA Grapalat" w:hAnsi="GHEA Grapalat"/>
          <w:b/>
        </w:rPr>
      </w:pPr>
    </w:p>
    <w:p w14:paraId="34D3DDD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2FE7AD5" w14:textId="77777777" w:rsidTr="0016519F">
        <w:tc>
          <w:tcPr>
            <w:tcW w:w="4536" w:type="dxa"/>
          </w:tcPr>
          <w:p w14:paraId="3EF34AC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1689099E"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2242AAE6"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72A2EB6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6F2CE06C" w14:textId="77777777" w:rsidR="00071D1C" w:rsidRPr="00B138F3" w:rsidRDefault="00071D1C" w:rsidP="00B46D58">
            <w:pPr>
              <w:widowControl w:val="0"/>
              <w:spacing w:after="160"/>
              <w:jc w:val="center"/>
              <w:rPr>
                <w:rFonts w:ascii="GHEA Grapalat" w:hAnsi="GHEA Grapalat"/>
              </w:rPr>
            </w:pPr>
          </w:p>
        </w:tc>
        <w:tc>
          <w:tcPr>
            <w:tcW w:w="4343" w:type="dxa"/>
          </w:tcPr>
          <w:p w14:paraId="27AA769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5193385F"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17E667FC"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7D2FEF5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67BB121F" w14:textId="77777777" w:rsidR="00382B60" w:rsidRDefault="00382B60" w:rsidP="00B46D58">
      <w:pPr>
        <w:widowControl w:val="0"/>
        <w:spacing w:after="160"/>
        <w:ind w:firstLine="567"/>
        <w:jc w:val="both"/>
        <w:rPr>
          <w:rFonts w:ascii="GHEA Grapalat" w:hAnsi="GHEA Grapalat"/>
          <w:i/>
          <w:lang w:val="hy-AM"/>
        </w:rPr>
      </w:pPr>
    </w:p>
    <w:p w14:paraId="0EB319D0"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07F1FF48" w14:textId="77777777" w:rsidR="00071D1C" w:rsidRPr="00B138F3" w:rsidRDefault="00071D1C" w:rsidP="00B46D58">
      <w:pPr>
        <w:widowControl w:val="0"/>
        <w:spacing w:after="160"/>
        <w:rPr>
          <w:rFonts w:ascii="GHEA Grapalat" w:hAnsi="GHEA Grapalat"/>
        </w:rPr>
      </w:pPr>
    </w:p>
    <w:p w14:paraId="69DB21E7" w14:textId="77777777"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14:paraId="16B09654"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0F83CE3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E8AC23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14:paraId="3C496E3B" w14:textId="77777777" w:rsidR="00071D1C" w:rsidRPr="00B138F3" w:rsidRDefault="00071D1C" w:rsidP="001E71EC">
      <w:pPr>
        <w:widowControl w:val="0"/>
        <w:spacing w:after="160"/>
        <w:jc w:val="right"/>
        <w:rPr>
          <w:rFonts w:ascii="GHEA Grapalat" w:hAnsi="GHEA Grapalat"/>
        </w:rPr>
      </w:pPr>
      <w:r w:rsidRPr="00B138F3">
        <w:rPr>
          <w:rFonts w:ascii="GHEA Grapalat" w:hAnsi="GHEA Grapalat"/>
        </w:rPr>
        <w:t>Драмов РА</w:t>
      </w:r>
    </w:p>
    <w:tbl>
      <w:tblPr>
        <w:tblW w:w="16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1583"/>
        <w:gridCol w:w="1424"/>
        <w:gridCol w:w="1233"/>
        <w:gridCol w:w="2169"/>
        <w:gridCol w:w="911"/>
        <w:gridCol w:w="1362"/>
        <w:gridCol w:w="1065"/>
        <w:gridCol w:w="996"/>
        <w:gridCol w:w="1222"/>
        <w:gridCol w:w="1089"/>
        <w:gridCol w:w="1420"/>
      </w:tblGrid>
      <w:tr w:rsidR="00B138F3" w:rsidRPr="001E71EC" w14:paraId="45479AB1" w14:textId="77777777" w:rsidTr="00F96BBD">
        <w:trPr>
          <w:jc w:val="center"/>
        </w:trPr>
        <w:tc>
          <w:tcPr>
            <w:tcW w:w="16071" w:type="dxa"/>
            <w:gridSpan w:val="12"/>
          </w:tcPr>
          <w:p w14:paraId="68169463" w14:textId="77777777" w:rsidR="00071D1C" w:rsidRPr="001E71EC" w:rsidRDefault="00071D1C" w:rsidP="00B46D58">
            <w:pPr>
              <w:widowControl w:val="0"/>
              <w:jc w:val="center"/>
              <w:rPr>
                <w:rFonts w:ascii="Arial" w:hAnsi="Arial" w:cs="Arial"/>
                <w:sz w:val="16"/>
                <w:szCs w:val="16"/>
              </w:rPr>
            </w:pPr>
            <w:r w:rsidRPr="001E71EC">
              <w:rPr>
                <w:rFonts w:ascii="Arial" w:hAnsi="Arial" w:cs="Arial"/>
                <w:sz w:val="16"/>
                <w:szCs w:val="16"/>
              </w:rPr>
              <w:t>Товар</w:t>
            </w:r>
          </w:p>
        </w:tc>
      </w:tr>
      <w:tr w:rsidR="00B138F3" w:rsidRPr="001E71EC" w14:paraId="02A742B7" w14:textId="77777777" w:rsidTr="00F96BBD">
        <w:trPr>
          <w:trHeight w:val="219"/>
          <w:jc w:val="center"/>
        </w:trPr>
        <w:tc>
          <w:tcPr>
            <w:tcW w:w="1597" w:type="dxa"/>
            <w:vMerge w:val="restart"/>
          </w:tcPr>
          <w:p w14:paraId="67065463" w14:textId="77777777" w:rsidR="00071D1C" w:rsidRPr="001E71EC" w:rsidRDefault="00071D1C" w:rsidP="00B46D58">
            <w:pPr>
              <w:widowControl w:val="0"/>
              <w:jc w:val="center"/>
              <w:rPr>
                <w:rFonts w:ascii="Arial" w:hAnsi="Arial" w:cs="Arial"/>
                <w:sz w:val="16"/>
                <w:szCs w:val="16"/>
              </w:rPr>
            </w:pPr>
            <w:r w:rsidRPr="001E71EC">
              <w:rPr>
                <w:rFonts w:ascii="Arial" w:hAnsi="Arial" w:cs="Arial"/>
                <w:sz w:val="16"/>
                <w:szCs w:val="16"/>
              </w:rPr>
              <w:t xml:space="preserve">номер предусмотренного </w:t>
            </w:r>
            <w:r w:rsidRPr="001E71EC">
              <w:rPr>
                <w:rFonts w:ascii="Arial" w:hAnsi="Arial" w:cs="Arial"/>
                <w:spacing w:val="-6"/>
                <w:sz w:val="16"/>
                <w:szCs w:val="16"/>
              </w:rPr>
              <w:t>приглашением</w:t>
            </w:r>
            <w:r w:rsidRPr="001E71EC">
              <w:rPr>
                <w:rFonts w:ascii="Arial" w:hAnsi="Arial" w:cs="Arial"/>
                <w:sz w:val="16"/>
                <w:szCs w:val="16"/>
              </w:rPr>
              <w:t xml:space="preserve"> лота</w:t>
            </w:r>
          </w:p>
        </w:tc>
        <w:tc>
          <w:tcPr>
            <w:tcW w:w="1583" w:type="dxa"/>
            <w:vMerge w:val="restart"/>
          </w:tcPr>
          <w:p w14:paraId="78E03CDE" w14:textId="77777777" w:rsidR="00071D1C" w:rsidRPr="001E71EC" w:rsidRDefault="00071D1C" w:rsidP="00B46D58">
            <w:pPr>
              <w:widowControl w:val="0"/>
              <w:jc w:val="center"/>
              <w:rPr>
                <w:rFonts w:ascii="Arial" w:hAnsi="Arial" w:cs="Arial"/>
                <w:sz w:val="16"/>
                <w:szCs w:val="16"/>
              </w:rPr>
            </w:pPr>
            <w:r w:rsidRPr="001E71EC">
              <w:rPr>
                <w:rFonts w:ascii="Arial" w:hAnsi="Arial" w:cs="Arial"/>
                <w:sz w:val="16"/>
                <w:szCs w:val="16"/>
              </w:rPr>
              <w:t>промежуточный код, предусмотренный планом закупок по классификации ЕЗК (CPV)</w:t>
            </w:r>
          </w:p>
        </w:tc>
        <w:tc>
          <w:tcPr>
            <w:tcW w:w="1424" w:type="dxa"/>
            <w:vMerge w:val="restart"/>
          </w:tcPr>
          <w:p w14:paraId="4D8C07DC" w14:textId="77777777" w:rsidR="00071D1C" w:rsidRPr="001E71EC" w:rsidRDefault="001D0249" w:rsidP="00B64ECA">
            <w:pPr>
              <w:widowControl w:val="0"/>
              <w:jc w:val="center"/>
              <w:rPr>
                <w:rFonts w:ascii="Arial" w:hAnsi="Arial" w:cs="Arial"/>
                <w:sz w:val="16"/>
                <w:szCs w:val="16"/>
                <w:lang w:val="en-US"/>
              </w:rPr>
            </w:pPr>
            <w:r w:rsidRPr="001E71EC">
              <w:rPr>
                <w:rFonts w:ascii="Arial" w:hAnsi="Arial" w:cs="Arial"/>
                <w:sz w:val="16"/>
                <w:szCs w:val="16"/>
              </w:rPr>
              <w:t xml:space="preserve">наименование </w:t>
            </w:r>
          </w:p>
        </w:tc>
        <w:tc>
          <w:tcPr>
            <w:tcW w:w="1233" w:type="dxa"/>
            <w:vMerge w:val="restart"/>
          </w:tcPr>
          <w:p w14:paraId="10165C77" w14:textId="77777777" w:rsidR="00071D1C" w:rsidRPr="001E71EC" w:rsidRDefault="00A205BF" w:rsidP="00B64ECA">
            <w:pPr>
              <w:widowControl w:val="0"/>
              <w:ind w:left="-96" w:right="-108"/>
              <w:jc w:val="center"/>
              <w:rPr>
                <w:rFonts w:ascii="Arial" w:hAnsi="Arial" w:cs="Arial"/>
                <w:sz w:val="16"/>
                <w:szCs w:val="16"/>
              </w:rPr>
            </w:pPr>
            <w:r w:rsidRPr="001E71EC">
              <w:rPr>
                <w:rFonts w:ascii="Arial" w:hAnsi="Arial" w:cs="Arial"/>
                <w:sz w:val="16"/>
                <w:szCs w:val="16"/>
              </w:rPr>
              <w:t>товарный знак,</w:t>
            </w:r>
            <w:r w:rsidRPr="001E71EC">
              <w:rPr>
                <w:rFonts w:ascii="Arial" w:hAnsi="Arial" w:cs="Arial"/>
                <w:sz w:val="16"/>
                <w:szCs w:val="16"/>
                <w:lang w:val="hy-AM"/>
              </w:rPr>
              <w:t xml:space="preserve"> </w:t>
            </w:r>
            <w:r w:rsidRPr="001E71EC">
              <w:rPr>
                <w:rFonts w:ascii="Arial" w:hAnsi="Arial" w:cs="Arial"/>
                <w:sz w:val="16"/>
                <w:szCs w:val="16"/>
              </w:rPr>
              <w:t>марка</w:t>
            </w:r>
            <w:r w:rsidR="00317BD2" w:rsidRPr="001E71EC">
              <w:rPr>
                <w:rFonts w:ascii="Arial" w:hAnsi="Arial" w:cs="Arial"/>
                <w:sz w:val="16"/>
                <w:szCs w:val="16"/>
                <w:lang w:val="hy-AM"/>
              </w:rPr>
              <w:t xml:space="preserve"> </w:t>
            </w:r>
            <w:r w:rsidR="00CC6362" w:rsidRPr="001E71EC">
              <w:rPr>
                <w:rFonts w:ascii="Arial" w:hAnsi="Arial" w:cs="Arial"/>
                <w:sz w:val="16"/>
                <w:szCs w:val="16"/>
              </w:rPr>
              <w:t xml:space="preserve">и </w:t>
            </w:r>
            <w:r w:rsidR="009F06BA" w:rsidRPr="001E71EC">
              <w:rPr>
                <w:rFonts w:ascii="Arial" w:hAnsi="Arial" w:cs="Arial"/>
                <w:sz w:val="16"/>
                <w:szCs w:val="16"/>
              </w:rPr>
              <w:t xml:space="preserve">наименование производителя </w:t>
            </w:r>
            <w:r w:rsidR="00B64ECA" w:rsidRPr="001E71EC">
              <w:rPr>
                <w:rStyle w:val="af6"/>
                <w:rFonts w:ascii="Arial" w:hAnsi="Arial" w:cs="Arial"/>
                <w:sz w:val="16"/>
                <w:szCs w:val="16"/>
              </w:rPr>
              <w:footnoteReference w:customMarkFollows="1" w:id="11"/>
              <w:t>**</w:t>
            </w:r>
          </w:p>
        </w:tc>
        <w:tc>
          <w:tcPr>
            <w:tcW w:w="2169" w:type="dxa"/>
            <w:vMerge w:val="restart"/>
          </w:tcPr>
          <w:p w14:paraId="44E5F707" w14:textId="77777777" w:rsidR="00071D1C" w:rsidRPr="001E71EC" w:rsidRDefault="00071D1C" w:rsidP="00B46D58">
            <w:pPr>
              <w:widowControl w:val="0"/>
              <w:ind w:left="-108" w:right="-59"/>
              <w:jc w:val="center"/>
              <w:rPr>
                <w:rFonts w:ascii="Arial" w:hAnsi="Arial" w:cs="Arial"/>
                <w:sz w:val="16"/>
                <w:szCs w:val="16"/>
              </w:rPr>
            </w:pPr>
            <w:r w:rsidRPr="001E71EC">
              <w:rPr>
                <w:rFonts w:ascii="Arial" w:hAnsi="Arial" w:cs="Arial"/>
                <w:sz w:val="16"/>
                <w:szCs w:val="16"/>
              </w:rPr>
              <w:t>техническая характеристика</w:t>
            </w:r>
          </w:p>
        </w:tc>
        <w:tc>
          <w:tcPr>
            <w:tcW w:w="911" w:type="dxa"/>
            <w:vMerge w:val="restart"/>
          </w:tcPr>
          <w:p w14:paraId="4542B16B" w14:textId="77777777" w:rsidR="00071D1C" w:rsidRPr="001E71EC" w:rsidRDefault="00071D1C" w:rsidP="00B46D58">
            <w:pPr>
              <w:widowControl w:val="0"/>
              <w:ind w:left="-48" w:right="-108"/>
              <w:jc w:val="center"/>
              <w:rPr>
                <w:rFonts w:ascii="Arial" w:hAnsi="Arial" w:cs="Arial"/>
                <w:sz w:val="16"/>
                <w:szCs w:val="16"/>
              </w:rPr>
            </w:pPr>
            <w:r w:rsidRPr="001E71EC">
              <w:rPr>
                <w:rFonts w:ascii="Arial" w:hAnsi="Arial" w:cs="Arial"/>
                <w:sz w:val="16"/>
                <w:szCs w:val="16"/>
              </w:rPr>
              <w:t>единица измерения</w:t>
            </w:r>
          </w:p>
        </w:tc>
        <w:tc>
          <w:tcPr>
            <w:tcW w:w="1362" w:type="dxa"/>
            <w:vMerge w:val="restart"/>
          </w:tcPr>
          <w:p w14:paraId="2A9D2299" w14:textId="77777777" w:rsidR="00071D1C" w:rsidRPr="001E71EC" w:rsidRDefault="00071D1C" w:rsidP="00B46D58">
            <w:pPr>
              <w:widowControl w:val="0"/>
              <w:ind w:left="-108" w:right="-108"/>
              <w:jc w:val="center"/>
              <w:rPr>
                <w:rFonts w:ascii="Arial" w:hAnsi="Arial" w:cs="Arial"/>
                <w:sz w:val="16"/>
                <w:szCs w:val="16"/>
              </w:rPr>
            </w:pPr>
            <w:r w:rsidRPr="001E71EC">
              <w:rPr>
                <w:rFonts w:ascii="Arial" w:hAnsi="Arial" w:cs="Arial"/>
                <w:sz w:val="16"/>
                <w:szCs w:val="16"/>
              </w:rPr>
              <w:t>цена единицы/драмов РА</w:t>
            </w:r>
          </w:p>
        </w:tc>
        <w:tc>
          <w:tcPr>
            <w:tcW w:w="1065" w:type="dxa"/>
            <w:vMerge w:val="restart"/>
          </w:tcPr>
          <w:p w14:paraId="6945216B" w14:textId="77777777" w:rsidR="00071D1C" w:rsidRPr="001E71EC" w:rsidRDefault="00071D1C" w:rsidP="00B46D58">
            <w:pPr>
              <w:widowControl w:val="0"/>
              <w:ind w:left="-108" w:right="-108"/>
              <w:jc w:val="center"/>
              <w:rPr>
                <w:rFonts w:ascii="Arial" w:hAnsi="Arial" w:cs="Arial"/>
                <w:sz w:val="16"/>
                <w:szCs w:val="16"/>
              </w:rPr>
            </w:pPr>
            <w:r w:rsidRPr="001E71EC">
              <w:rPr>
                <w:rFonts w:ascii="Arial" w:hAnsi="Arial" w:cs="Arial"/>
                <w:sz w:val="16"/>
                <w:szCs w:val="16"/>
              </w:rPr>
              <w:t>общая цена/драмов РА</w:t>
            </w:r>
          </w:p>
        </w:tc>
        <w:tc>
          <w:tcPr>
            <w:tcW w:w="996" w:type="dxa"/>
            <w:vMerge w:val="restart"/>
          </w:tcPr>
          <w:p w14:paraId="1C1FFDE9" w14:textId="77777777" w:rsidR="00071D1C" w:rsidRPr="001E71EC" w:rsidRDefault="00071D1C" w:rsidP="00B46D58">
            <w:pPr>
              <w:widowControl w:val="0"/>
              <w:ind w:left="-126" w:right="-108"/>
              <w:jc w:val="center"/>
              <w:rPr>
                <w:rFonts w:ascii="Arial" w:hAnsi="Arial" w:cs="Arial"/>
                <w:sz w:val="16"/>
                <w:szCs w:val="16"/>
              </w:rPr>
            </w:pPr>
            <w:r w:rsidRPr="001E71EC">
              <w:rPr>
                <w:rFonts w:ascii="Arial" w:hAnsi="Arial" w:cs="Arial"/>
                <w:sz w:val="16"/>
                <w:szCs w:val="16"/>
              </w:rPr>
              <w:t>общий объем</w:t>
            </w:r>
          </w:p>
        </w:tc>
        <w:tc>
          <w:tcPr>
            <w:tcW w:w="3731" w:type="dxa"/>
            <w:gridSpan w:val="3"/>
          </w:tcPr>
          <w:p w14:paraId="125C86AC" w14:textId="77777777" w:rsidR="00071D1C" w:rsidRPr="001E71EC" w:rsidRDefault="00071D1C" w:rsidP="00B46D58">
            <w:pPr>
              <w:widowControl w:val="0"/>
              <w:jc w:val="center"/>
              <w:rPr>
                <w:rFonts w:ascii="Arial" w:hAnsi="Arial" w:cs="Arial"/>
                <w:sz w:val="16"/>
                <w:szCs w:val="16"/>
              </w:rPr>
            </w:pPr>
            <w:r w:rsidRPr="001E71EC">
              <w:rPr>
                <w:rFonts w:ascii="Arial" w:hAnsi="Arial" w:cs="Arial"/>
                <w:sz w:val="16"/>
                <w:szCs w:val="16"/>
              </w:rPr>
              <w:t>поставки</w:t>
            </w:r>
          </w:p>
        </w:tc>
      </w:tr>
      <w:tr w:rsidR="00B138F3" w:rsidRPr="001E71EC" w14:paraId="4AC4E90D" w14:textId="77777777" w:rsidTr="00F96BBD">
        <w:trPr>
          <w:trHeight w:val="445"/>
          <w:jc w:val="center"/>
        </w:trPr>
        <w:tc>
          <w:tcPr>
            <w:tcW w:w="1597" w:type="dxa"/>
            <w:vMerge/>
          </w:tcPr>
          <w:p w14:paraId="65B70BDE" w14:textId="77777777" w:rsidR="00071D1C" w:rsidRPr="001E71EC" w:rsidRDefault="00071D1C" w:rsidP="00B46D58">
            <w:pPr>
              <w:widowControl w:val="0"/>
              <w:jc w:val="center"/>
              <w:rPr>
                <w:rFonts w:ascii="Arial" w:hAnsi="Arial" w:cs="Arial"/>
                <w:sz w:val="16"/>
                <w:szCs w:val="16"/>
              </w:rPr>
            </w:pPr>
          </w:p>
        </w:tc>
        <w:tc>
          <w:tcPr>
            <w:tcW w:w="1583" w:type="dxa"/>
            <w:vMerge/>
          </w:tcPr>
          <w:p w14:paraId="3A4F35FE" w14:textId="77777777" w:rsidR="00071D1C" w:rsidRPr="001E71EC" w:rsidRDefault="00071D1C" w:rsidP="00B46D58">
            <w:pPr>
              <w:widowControl w:val="0"/>
              <w:jc w:val="center"/>
              <w:rPr>
                <w:rFonts w:ascii="Arial" w:hAnsi="Arial" w:cs="Arial"/>
                <w:sz w:val="16"/>
                <w:szCs w:val="16"/>
              </w:rPr>
            </w:pPr>
          </w:p>
        </w:tc>
        <w:tc>
          <w:tcPr>
            <w:tcW w:w="1424" w:type="dxa"/>
            <w:vMerge/>
          </w:tcPr>
          <w:p w14:paraId="0BD722CD" w14:textId="77777777" w:rsidR="00071D1C" w:rsidRPr="001E71EC" w:rsidRDefault="00071D1C" w:rsidP="00B46D58">
            <w:pPr>
              <w:widowControl w:val="0"/>
              <w:jc w:val="center"/>
              <w:rPr>
                <w:rFonts w:ascii="Arial" w:hAnsi="Arial" w:cs="Arial"/>
                <w:sz w:val="16"/>
                <w:szCs w:val="16"/>
              </w:rPr>
            </w:pPr>
          </w:p>
        </w:tc>
        <w:tc>
          <w:tcPr>
            <w:tcW w:w="1233" w:type="dxa"/>
            <w:vMerge/>
          </w:tcPr>
          <w:p w14:paraId="575EB790" w14:textId="77777777" w:rsidR="00071D1C" w:rsidRPr="001E71EC" w:rsidRDefault="00071D1C" w:rsidP="00B46D58">
            <w:pPr>
              <w:widowControl w:val="0"/>
              <w:jc w:val="center"/>
              <w:rPr>
                <w:rFonts w:ascii="Arial" w:hAnsi="Arial" w:cs="Arial"/>
                <w:sz w:val="16"/>
                <w:szCs w:val="16"/>
              </w:rPr>
            </w:pPr>
          </w:p>
        </w:tc>
        <w:tc>
          <w:tcPr>
            <w:tcW w:w="2169" w:type="dxa"/>
            <w:vMerge/>
          </w:tcPr>
          <w:p w14:paraId="67B4E5C7" w14:textId="77777777" w:rsidR="00071D1C" w:rsidRPr="001E71EC" w:rsidRDefault="00071D1C" w:rsidP="00B46D58">
            <w:pPr>
              <w:widowControl w:val="0"/>
              <w:jc w:val="center"/>
              <w:rPr>
                <w:rFonts w:ascii="Arial" w:hAnsi="Arial" w:cs="Arial"/>
                <w:sz w:val="16"/>
                <w:szCs w:val="16"/>
              </w:rPr>
            </w:pPr>
          </w:p>
        </w:tc>
        <w:tc>
          <w:tcPr>
            <w:tcW w:w="911" w:type="dxa"/>
            <w:vMerge/>
          </w:tcPr>
          <w:p w14:paraId="21DFF4A9" w14:textId="77777777" w:rsidR="00071D1C" w:rsidRPr="001E71EC" w:rsidRDefault="00071D1C" w:rsidP="00B46D58">
            <w:pPr>
              <w:widowControl w:val="0"/>
              <w:jc w:val="center"/>
              <w:rPr>
                <w:rFonts w:ascii="Arial" w:hAnsi="Arial" w:cs="Arial"/>
                <w:sz w:val="16"/>
                <w:szCs w:val="16"/>
              </w:rPr>
            </w:pPr>
          </w:p>
        </w:tc>
        <w:tc>
          <w:tcPr>
            <w:tcW w:w="1362" w:type="dxa"/>
            <w:vMerge/>
          </w:tcPr>
          <w:p w14:paraId="27B9CA6B" w14:textId="77777777" w:rsidR="00071D1C" w:rsidRPr="001E71EC" w:rsidRDefault="00071D1C" w:rsidP="00B46D58">
            <w:pPr>
              <w:widowControl w:val="0"/>
              <w:jc w:val="center"/>
              <w:rPr>
                <w:rFonts w:ascii="Arial" w:hAnsi="Arial" w:cs="Arial"/>
                <w:sz w:val="16"/>
                <w:szCs w:val="16"/>
              </w:rPr>
            </w:pPr>
          </w:p>
        </w:tc>
        <w:tc>
          <w:tcPr>
            <w:tcW w:w="1065" w:type="dxa"/>
            <w:vMerge/>
          </w:tcPr>
          <w:p w14:paraId="1D97283D" w14:textId="77777777" w:rsidR="00071D1C" w:rsidRPr="001E71EC" w:rsidRDefault="00071D1C" w:rsidP="00B46D58">
            <w:pPr>
              <w:widowControl w:val="0"/>
              <w:jc w:val="center"/>
              <w:rPr>
                <w:rFonts w:ascii="Arial" w:hAnsi="Arial" w:cs="Arial"/>
                <w:sz w:val="16"/>
                <w:szCs w:val="16"/>
              </w:rPr>
            </w:pPr>
          </w:p>
        </w:tc>
        <w:tc>
          <w:tcPr>
            <w:tcW w:w="996" w:type="dxa"/>
            <w:vMerge/>
          </w:tcPr>
          <w:p w14:paraId="4AEF7CEF" w14:textId="77777777" w:rsidR="00071D1C" w:rsidRPr="001E71EC" w:rsidRDefault="00071D1C" w:rsidP="00B46D58">
            <w:pPr>
              <w:widowControl w:val="0"/>
              <w:jc w:val="center"/>
              <w:rPr>
                <w:rFonts w:ascii="Arial" w:hAnsi="Arial" w:cs="Arial"/>
                <w:sz w:val="16"/>
                <w:szCs w:val="16"/>
              </w:rPr>
            </w:pPr>
          </w:p>
        </w:tc>
        <w:tc>
          <w:tcPr>
            <w:tcW w:w="1222" w:type="dxa"/>
          </w:tcPr>
          <w:p w14:paraId="6098AF52" w14:textId="77777777" w:rsidR="00071D1C" w:rsidRPr="001E71EC" w:rsidRDefault="00767683" w:rsidP="00B46D58">
            <w:pPr>
              <w:widowControl w:val="0"/>
              <w:ind w:left="-108" w:right="-108"/>
              <w:jc w:val="center"/>
              <w:rPr>
                <w:rFonts w:ascii="Arial" w:hAnsi="Arial" w:cs="Arial"/>
                <w:sz w:val="16"/>
                <w:szCs w:val="16"/>
              </w:rPr>
            </w:pPr>
            <w:r w:rsidRPr="001E71EC">
              <w:rPr>
                <w:rFonts w:ascii="Arial" w:hAnsi="Arial" w:cs="Arial"/>
                <w:sz w:val="16"/>
                <w:szCs w:val="16"/>
              </w:rPr>
              <w:t>А</w:t>
            </w:r>
            <w:r w:rsidR="00071D1C" w:rsidRPr="001E71EC">
              <w:rPr>
                <w:rFonts w:ascii="Arial" w:hAnsi="Arial" w:cs="Arial"/>
                <w:sz w:val="16"/>
                <w:szCs w:val="16"/>
              </w:rPr>
              <w:t>дрес</w:t>
            </w:r>
          </w:p>
        </w:tc>
        <w:tc>
          <w:tcPr>
            <w:tcW w:w="1089" w:type="dxa"/>
          </w:tcPr>
          <w:p w14:paraId="5C8AB61A" w14:textId="77777777" w:rsidR="00071D1C" w:rsidRPr="001E71EC" w:rsidRDefault="00071D1C" w:rsidP="00B46D58">
            <w:pPr>
              <w:widowControl w:val="0"/>
              <w:ind w:left="-46" w:right="-84"/>
              <w:jc w:val="center"/>
              <w:rPr>
                <w:rFonts w:ascii="Arial" w:hAnsi="Arial" w:cs="Arial"/>
                <w:sz w:val="16"/>
                <w:szCs w:val="16"/>
              </w:rPr>
            </w:pPr>
            <w:r w:rsidRPr="001E71EC">
              <w:rPr>
                <w:rFonts w:ascii="Arial" w:hAnsi="Arial" w:cs="Arial"/>
                <w:sz w:val="16"/>
                <w:szCs w:val="16"/>
              </w:rPr>
              <w:t>подлежащее поставке количество товара</w:t>
            </w:r>
          </w:p>
        </w:tc>
        <w:tc>
          <w:tcPr>
            <w:tcW w:w="1420" w:type="dxa"/>
          </w:tcPr>
          <w:p w14:paraId="5078F111" w14:textId="77777777" w:rsidR="00700C81" w:rsidRPr="001E71EC" w:rsidRDefault="005646FC" w:rsidP="00B46D58">
            <w:pPr>
              <w:widowControl w:val="0"/>
              <w:ind w:left="-132" w:right="-129"/>
              <w:jc w:val="center"/>
              <w:rPr>
                <w:rFonts w:ascii="Arial" w:hAnsi="Arial" w:cs="Arial"/>
                <w:sz w:val="16"/>
                <w:szCs w:val="16"/>
                <w:lang w:val="en-US"/>
              </w:rPr>
            </w:pPr>
            <w:r w:rsidRPr="001E71EC">
              <w:rPr>
                <w:rFonts w:ascii="Arial" w:hAnsi="Arial" w:cs="Arial"/>
                <w:sz w:val="16"/>
                <w:szCs w:val="16"/>
              </w:rPr>
              <w:t>с</w:t>
            </w:r>
            <w:r w:rsidR="00700C81" w:rsidRPr="001E71EC">
              <w:rPr>
                <w:rFonts w:ascii="Arial" w:hAnsi="Arial" w:cs="Arial"/>
                <w:sz w:val="16"/>
                <w:szCs w:val="16"/>
              </w:rPr>
              <w:t>рок</w:t>
            </w:r>
            <w:r w:rsidR="005A57B8" w:rsidRPr="001E71EC">
              <w:rPr>
                <w:rStyle w:val="af6"/>
                <w:rFonts w:ascii="Arial" w:hAnsi="Arial" w:cs="Arial"/>
                <w:sz w:val="16"/>
                <w:szCs w:val="16"/>
              </w:rPr>
              <w:footnoteReference w:customMarkFollows="1" w:id="12"/>
              <w:t>***</w:t>
            </w:r>
          </w:p>
        </w:tc>
      </w:tr>
      <w:tr w:rsidR="000479E8" w:rsidRPr="001E71EC" w14:paraId="1F62B413" w14:textId="77777777" w:rsidTr="00F96BBD">
        <w:trPr>
          <w:trHeight w:val="835"/>
          <w:jc w:val="center"/>
        </w:trPr>
        <w:tc>
          <w:tcPr>
            <w:tcW w:w="1597" w:type="dxa"/>
          </w:tcPr>
          <w:p w14:paraId="7F2D6352" w14:textId="1CA8839A"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76B5C57F"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03142500/2</w:t>
            </w:r>
          </w:p>
          <w:p w14:paraId="6F876FB5" w14:textId="77777777" w:rsidR="000479E8" w:rsidRPr="001E71EC" w:rsidRDefault="000479E8" w:rsidP="000479E8">
            <w:pPr>
              <w:jc w:val="center"/>
              <w:rPr>
                <w:rFonts w:ascii="Arial" w:hAnsi="Arial" w:cs="Arial"/>
                <w:sz w:val="20"/>
                <w:szCs w:val="20"/>
              </w:rPr>
            </w:pPr>
          </w:p>
        </w:tc>
        <w:tc>
          <w:tcPr>
            <w:tcW w:w="1424" w:type="dxa"/>
          </w:tcPr>
          <w:p w14:paraId="39D56CE3" w14:textId="1CDF719D"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Яйцо</w:t>
            </w:r>
          </w:p>
        </w:tc>
        <w:tc>
          <w:tcPr>
            <w:tcW w:w="1233" w:type="dxa"/>
          </w:tcPr>
          <w:p w14:paraId="4BBF1D4D" w14:textId="77777777" w:rsidR="000479E8" w:rsidRPr="001E71EC" w:rsidRDefault="000479E8" w:rsidP="000479E8">
            <w:pPr>
              <w:jc w:val="center"/>
              <w:rPr>
                <w:rFonts w:ascii="Arial" w:hAnsi="Arial" w:cs="Arial"/>
                <w:sz w:val="20"/>
              </w:rPr>
            </w:pPr>
          </w:p>
        </w:tc>
        <w:tc>
          <w:tcPr>
            <w:tcW w:w="2169" w:type="dxa"/>
          </w:tcPr>
          <w:p w14:paraId="467E55BE" w14:textId="7A15801F"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Яйца столовые или диетические, 1 сорт, сортированные по массе одного яйца, срок годности диетических яиц 7 суток, столовых яиц - 25 суток, в холодильных условиях - 120 суток, АСТ 182-2012.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согласно постановлению Правительства Республики Армения от 29 сентября 2011 года N 1438-Н «Об утверждении технического регламента яиц и яичных продуктов» </w:t>
            </w:r>
            <w:proofErr w:type="spellStart"/>
            <w:r w:rsidRPr="001E71EC">
              <w:rPr>
                <w:rFonts w:ascii="Sylfaen" w:hAnsi="Sylfaen" w:cs="Sylfaen"/>
                <w:sz w:val="16"/>
                <w:szCs w:val="16"/>
                <w:lang w:eastAsia="en-US" w:bidi="ar-SA"/>
              </w:rPr>
              <w:t>հոդված</w:t>
            </w:r>
            <w:proofErr w:type="spellEnd"/>
            <w:r w:rsidRPr="001E71EC">
              <w:rPr>
                <w:rFonts w:ascii="Arial" w:hAnsi="Arial" w:cs="Arial"/>
                <w:sz w:val="16"/>
                <w:szCs w:val="16"/>
                <w:lang w:eastAsia="en-US" w:bidi="ar-SA"/>
              </w:rPr>
              <w:t xml:space="preserve"> Статья 8 Закона Республики Армения «О пищевых продуктах Безопасность". Срок годности не менее 90%</w:t>
            </w:r>
          </w:p>
        </w:tc>
        <w:tc>
          <w:tcPr>
            <w:tcW w:w="911" w:type="dxa"/>
          </w:tcPr>
          <w:p w14:paraId="77AC374E"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штука</w:t>
            </w:r>
          </w:p>
        </w:tc>
        <w:tc>
          <w:tcPr>
            <w:tcW w:w="1362" w:type="dxa"/>
          </w:tcPr>
          <w:p w14:paraId="24D2B103" w14:textId="77777777" w:rsidR="000479E8" w:rsidRPr="001E71EC" w:rsidRDefault="000479E8" w:rsidP="000479E8">
            <w:pPr>
              <w:jc w:val="center"/>
              <w:rPr>
                <w:rFonts w:ascii="Arial" w:hAnsi="Arial" w:cs="Arial"/>
                <w:sz w:val="20"/>
              </w:rPr>
            </w:pPr>
          </w:p>
        </w:tc>
        <w:tc>
          <w:tcPr>
            <w:tcW w:w="1065" w:type="dxa"/>
          </w:tcPr>
          <w:p w14:paraId="41DD755D" w14:textId="77777777" w:rsidR="000479E8" w:rsidRPr="001E71EC" w:rsidRDefault="000479E8" w:rsidP="000479E8">
            <w:pPr>
              <w:jc w:val="center"/>
              <w:rPr>
                <w:rFonts w:ascii="Arial" w:hAnsi="Arial" w:cs="Arial"/>
                <w:sz w:val="20"/>
              </w:rPr>
            </w:pPr>
          </w:p>
        </w:tc>
        <w:tc>
          <w:tcPr>
            <w:tcW w:w="996" w:type="dxa"/>
          </w:tcPr>
          <w:p w14:paraId="11CC54F5" w14:textId="77777777" w:rsidR="000479E8" w:rsidRPr="001E71EC" w:rsidRDefault="000479E8" w:rsidP="000479E8">
            <w:pPr>
              <w:jc w:val="center"/>
              <w:rPr>
                <w:rFonts w:ascii="Arial" w:hAnsi="Arial" w:cs="Arial"/>
                <w:sz w:val="22"/>
                <w:szCs w:val="22"/>
                <w:lang w:val="hy-AM"/>
              </w:rPr>
            </w:pPr>
          </w:p>
          <w:p w14:paraId="66E3FCB7" w14:textId="77777777" w:rsidR="000479E8" w:rsidRPr="001E71EC" w:rsidRDefault="000479E8" w:rsidP="000479E8">
            <w:pPr>
              <w:jc w:val="center"/>
              <w:rPr>
                <w:rFonts w:ascii="Arial" w:hAnsi="Arial" w:cs="Arial"/>
                <w:sz w:val="22"/>
                <w:szCs w:val="22"/>
                <w:lang w:val="hy-AM"/>
              </w:rPr>
            </w:pPr>
          </w:p>
          <w:p w14:paraId="5362DDC8" w14:textId="77777777" w:rsidR="000479E8" w:rsidRPr="001E71EC" w:rsidRDefault="000479E8" w:rsidP="000479E8">
            <w:pPr>
              <w:jc w:val="center"/>
              <w:rPr>
                <w:rFonts w:ascii="Arial" w:hAnsi="Arial" w:cs="Arial"/>
                <w:sz w:val="22"/>
                <w:szCs w:val="22"/>
                <w:lang w:val="hy-AM"/>
              </w:rPr>
            </w:pPr>
          </w:p>
          <w:p w14:paraId="12E331AD" w14:textId="77777777" w:rsidR="000479E8" w:rsidRPr="001E71EC" w:rsidRDefault="000479E8" w:rsidP="000479E8">
            <w:pPr>
              <w:jc w:val="center"/>
              <w:rPr>
                <w:rFonts w:ascii="Arial" w:hAnsi="Arial" w:cs="Arial"/>
                <w:sz w:val="22"/>
                <w:szCs w:val="22"/>
                <w:lang w:val="hy-AM"/>
              </w:rPr>
            </w:pPr>
          </w:p>
          <w:p w14:paraId="67EC503E" w14:textId="6AF5421A" w:rsidR="000479E8" w:rsidRPr="001E71EC" w:rsidRDefault="005C6177" w:rsidP="000479E8">
            <w:pPr>
              <w:jc w:val="center"/>
              <w:rPr>
                <w:rFonts w:ascii="Arial" w:hAnsi="Arial" w:cs="Arial"/>
                <w:sz w:val="20"/>
              </w:rPr>
            </w:pPr>
            <w:r w:rsidRPr="001E71EC">
              <w:rPr>
                <w:rFonts w:ascii="Arial" w:hAnsi="Arial" w:cs="Arial"/>
                <w:sz w:val="22"/>
                <w:szCs w:val="22"/>
              </w:rPr>
              <w:t>1200</w:t>
            </w:r>
          </w:p>
        </w:tc>
        <w:tc>
          <w:tcPr>
            <w:tcW w:w="1222" w:type="dxa"/>
          </w:tcPr>
          <w:p w14:paraId="6FCF4418" w14:textId="4D87E4BA" w:rsidR="000479E8" w:rsidRPr="00C74FF2" w:rsidRDefault="000479E8" w:rsidP="006633F8">
            <w:pPr>
              <w:jc w:val="center"/>
              <w:rPr>
                <w:rFonts w:ascii="Arial" w:hAnsi="Arial" w:cs="Arial"/>
                <w:sz w:val="16"/>
                <w:szCs w:val="16"/>
                <w:lang w:val="hy-AM"/>
              </w:rPr>
            </w:pPr>
            <w:r w:rsidRPr="00C74FF2">
              <w:rPr>
                <w:rFonts w:ascii="Arial" w:hAnsi="Arial" w:cs="Arial"/>
                <w:sz w:val="16"/>
                <w:szCs w:val="16"/>
              </w:rPr>
              <w:t xml:space="preserve">Армавирский </w:t>
            </w:r>
            <w:proofErr w:type="spellStart"/>
            <w:r w:rsidRPr="00C74FF2">
              <w:rPr>
                <w:rFonts w:ascii="Arial" w:hAnsi="Arial" w:cs="Arial"/>
                <w:sz w:val="16"/>
                <w:szCs w:val="16"/>
              </w:rPr>
              <w:t>марз</w:t>
            </w:r>
            <w:proofErr w:type="spellEnd"/>
            <w:r w:rsidRPr="00C74FF2">
              <w:rPr>
                <w:rFonts w:ascii="Arial" w:hAnsi="Arial" w:cs="Arial"/>
                <w:sz w:val="16"/>
                <w:szCs w:val="16"/>
              </w:rPr>
              <w:t xml:space="preserve"> село </w:t>
            </w:r>
            <w:r w:rsidR="006633F8" w:rsidRPr="00C74FF2">
              <w:rPr>
                <w:rFonts w:ascii="Arial" w:hAnsi="Arial" w:cs="Arial"/>
                <w:sz w:val="16"/>
                <w:szCs w:val="16"/>
                <w:lang w:val="hy-AM"/>
              </w:rPr>
              <w:t>Алашкерт</w:t>
            </w:r>
          </w:p>
        </w:tc>
        <w:tc>
          <w:tcPr>
            <w:tcW w:w="1089" w:type="dxa"/>
          </w:tcPr>
          <w:p w14:paraId="7D744A4C" w14:textId="77777777" w:rsidR="000479E8" w:rsidRPr="001E71EC" w:rsidRDefault="000479E8" w:rsidP="000479E8">
            <w:pPr>
              <w:jc w:val="center"/>
              <w:rPr>
                <w:rFonts w:ascii="Arial" w:hAnsi="Arial" w:cs="Arial"/>
                <w:sz w:val="15"/>
                <w:szCs w:val="15"/>
                <w:lang w:val="hy-AM"/>
              </w:rPr>
            </w:pPr>
            <w:r w:rsidRPr="001E71EC">
              <w:rPr>
                <w:rFonts w:ascii="Arial" w:hAnsi="Arial" w:cs="Arial"/>
                <w:sz w:val="15"/>
                <w:szCs w:val="15"/>
                <w:lang w:val="hy-AM"/>
              </w:rPr>
              <w:t xml:space="preserve">По надобности </w:t>
            </w:r>
          </w:p>
        </w:tc>
        <w:tc>
          <w:tcPr>
            <w:tcW w:w="1420" w:type="dxa"/>
          </w:tcPr>
          <w:p w14:paraId="71532FEE" w14:textId="77777777" w:rsidR="000479E8" w:rsidRPr="001E71EC" w:rsidRDefault="000479E8" w:rsidP="000479E8">
            <w:pPr>
              <w:widowControl w:val="0"/>
              <w:jc w:val="center"/>
              <w:rPr>
                <w:rFonts w:ascii="Arial" w:hAnsi="Arial" w:cs="Arial"/>
                <w:sz w:val="20"/>
                <w:szCs w:val="20"/>
                <w:lang w:val="hy-AM"/>
              </w:rPr>
            </w:pPr>
            <w:proofErr w:type="gramStart"/>
            <w:r w:rsidRPr="001E71EC">
              <w:rPr>
                <w:rFonts w:ascii="Arial" w:hAnsi="Arial" w:cs="Arial"/>
                <w:sz w:val="20"/>
                <w:szCs w:val="20"/>
              </w:rPr>
              <w:t>После  вступления</w:t>
            </w:r>
            <w:proofErr w:type="gramEnd"/>
            <w:r w:rsidRPr="001E71EC">
              <w:rPr>
                <w:rFonts w:ascii="Arial" w:hAnsi="Arial" w:cs="Arial"/>
                <w:sz w:val="20"/>
                <w:szCs w:val="20"/>
              </w:rPr>
              <w:t xml:space="preserve"> в силу договора до </w:t>
            </w:r>
            <w:r w:rsidRPr="001E71EC">
              <w:rPr>
                <w:rFonts w:ascii="Arial" w:hAnsi="Arial" w:cs="Arial"/>
                <w:sz w:val="20"/>
                <w:szCs w:val="20"/>
                <w:lang w:val="hy-AM"/>
              </w:rPr>
              <w:t>30</w:t>
            </w:r>
            <w:r w:rsidRPr="001E71EC">
              <w:rPr>
                <w:rFonts w:ascii="Arial" w:hAnsi="Arial" w:cs="Arial"/>
                <w:sz w:val="20"/>
                <w:szCs w:val="20"/>
              </w:rPr>
              <w:t>.</w:t>
            </w:r>
            <w:r w:rsidRPr="001E71EC">
              <w:rPr>
                <w:rFonts w:ascii="Arial" w:hAnsi="Arial" w:cs="Arial"/>
                <w:sz w:val="20"/>
                <w:szCs w:val="20"/>
                <w:lang w:val="hy-AM"/>
              </w:rPr>
              <w:t>12</w:t>
            </w:r>
            <w:r w:rsidRPr="001E71EC">
              <w:rPr>
                <w:rFonts w:ascii="Arial" w:hAnsi="Arial" w:cs="Arial"/>
                <w:sz w:val="20"/>
                <w:szCs w:val="20"/>
              </w:rPr>
              <w:t>.2022г.</w:t>
            </w:r>
          </w:p>
        </w:tc>
      </w:tr>
      <w:tr w:rsidR="000479E8" w:rsidRPr="001E71EC" w14:paraId="30541BD4" w14:textId="77777777" w:rsidTr="00F96BBD">
        <w:trPr>
          <w:trHeight w:val="246"/>
          <w:jc w:val="center"/>
        </w:trPr>
        <w:tc>
          <w:tcPr>
            <w:tcW w:w="1597" w:type="dxa"/>
          </w:tcPr>
          <w:p w14:paraId="04C282DE" w14:textId="07CD5F66"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194C0DF9"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15111120/2</w:t>
            </w:r>
          </w:p>
          <w:p w14:paraId="230FFE3F" w14:textId="77777777" w:rsidR="000479E8" w:rsidRPr="001E71EC" w:rsidRDefault="000479E8" w:rsidP="000479E8">
            <w:pPr>
              <w:jc w:val="center"/>
              <w:rPr>
                <w:rFonts w:ascii="Arial" w:hAnsi="Arial" w:cs="Arial"/>
                <w:sz w:val="20"/>
                <w:szCs w:val="20"/>
              </w:rPr>
            </w:pPr>
          </w:p>
        </w:tc>
        <w:tc>
          <w:tcPr>
            <w:tcW w:w="1424" w:type="dxa"/>
          </w:tcPr>
          <w:p w14:paraId="37997C59" w14:textId="4D28D322"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Мясо говядини</w:t>
            </w:r>
          </w:p>
        </w:tc>
        <w:tc>
          <w:tcPr>
            <w:tcW w:w="1233" w:type="dxa"/>
          </w:tcPr>
          <w:p w14:paraId="1644246C" w14:textId="77777777" w:rsidR="000479E8" w:rsidRPr="001E71EC" w:rsidRDefault="000479E8" w:rsidP="000479E8">
            <w:pPr>
              <w:jc w:val="center"/>
              <w:rPr>
                <w:rFonts w:ascii="Arial" w:hAnsi="Arial" w:cs="Arial"/>
                <w:sz w:val="20"/>
              </w:rPr>
            </w:pPr>
          </w:p>
        </w:tc>
        <w:tc>
          <w:tcPr>
            <w:tcW w:w="2169" w:type="dxa"/>
          </w:tcPr>
          <w:p w14:paraId="4F35FEA7"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говяжье, мягкое мясо без костей, с улучшенной мускулатурой, хранится при температуре от 0 ° С до 4 ° С не более 6 ч. В компосте на поверхности вареного мяса не должно быть влажность, соотношение костей и мяса, соответственно, 0% и 100%. %. Безопасность и маркировка согласно постановлению правительства РА, декабрь 2006 г. Статья 8 Закона РА «О техническом регулировании пищевых продуктов и напитков», утвержденная Решением N 1560-N от 19 октября 2004 г. АСТ 342-2011.</w:t>
            </w:r>
          </w:p>
        </w:tc>
        <w:tc>
          <w:tcPr>
            <w:tcW w:w="911" w:type="dxa"/>
          </w:tcPr>
          <w:p w14:paraId="65772814"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2749782F" w14:textId="77777777" w:rsidR="000479E8" w:rsidRPr="001E71EC" w:rsidRDefault="000479E8" w:rsidP="000479E8">
            <w:pPr>
              <w:jc w:val="center"/>
              <w:rPr>
                <w:rFonts w:ascii="Arial" w:hAnsi="Arial" w:cs="Arial"/>
                <w:sz w:val="20"/>
              </w:rPr>
            </w:pPr>
          </w:p>
        </w:tc>
        <w:tc>
          <w:tcPr>
            <w:tcW w:w="1065" w:type="dxa"/>
          </w:tcPr>
          <w:p w14:paraId="489472A6" w14:textId="77777777" w:rsidR="000479E8" w:rsidRPr="001E71EC" w:rsidRDefault="000479E8" w:rsidP="000479E8">
            <w:pPr>
              <w:jc w:val="center"/>
              <w:rPr>
                <w:rFonts w:ascii="Arial" w:hAnsi="Arial" w:cs="Arial"/>
                <w:sz w:val="20"/>
              </w:rPr>
            </w:pPr>
          </w:p>
        </w:tc>
        <w:tc>
          <w:tcPr>
            <w:tcW w:w="996" w:type="dxa"/>
          </w:tcPr>
          <w:p w14:paraId="01FF2067" w14:textId="4E96912F" w:rsidR="000479E8" w:rsidRPr="001E71EC" w:rsidRDefault="00373909" w:rsidP="000479E8">
            <w:pPr>
              <w:jc w:val="center"/>
              <w:rPr>
                <w:rFonts w:ascii="Arial" w:hAnsi="Arial" w:cs="Arial"/>
                <w:sz w:val="20"/>
              </w:rPr>
            </w:pPr>
            <w:r w:rsidRPr="001E71EC">
              <w:rPr>
                <w:rFonts w:ascii="Arial" w:hAnsi="Arial" w:cs="Arial"/>
                <w:sz w:val="22"/>
                <w:szCs w:val="22"/>
              </w:rPr>
              <w:t>140</w:t>
            </w:r>
          </w:p>
        </w:tc>
        <w:tc>
          <w:tcPr>
            <w:tcW w:w="1222" w:type="dxa"/>
          </w:tcPr>
          <w:p w14:paraId="338AB795" w14:textId="77777777" w:rsidR="000479E8" w:rsidRPr="001E71EC" w:rsidRDefault="000479E8" w:rsidP="000479E8">
            <w:pPr>
              <w:jc w:val="center"/>
              <w:rPr>
                <w:rFonts w:ascii="Arial" w:hAnsi="Arial" w:cs="Arial"/>
                <w:sz w:val="16"/>
                <w:szCs w:val="16"/>
              </w:rPr>
            </w:pPr>
          </w:p>
        </w:tc>
        <w:tc>
          <w:tcPr>
            <w:tcW w:w="1089" w:type="dxa"/>
          </w:tcPr>
          <w:p w14:paraId="6BB19064" w14:textId="77777777" w:rsidR="000479E8" w:rsidRPr="001E71EC" w:rsidRDefault="000479E8" w:rsidP="000479E8">
            <w:pPr>
              <w:jc w:val="center"/>
              <w:rPr>
                <w:rFonts w:ascii="Arial" w:hAnsi="Arial" w:cs="Arial"/>
                <w:sz w:val="15"/>
                <w:szCs w:val="15"/>
              </w:rPr>
            </w:pPr>
          </w:p>
        </w:tc>
        <w:tc>
          <w:tcPr>
            <w:tcW w:w="1420" w:type="dxa"/>
          </w:tcPr>
          <w:p w14:paraId="15FD4531" w14:textId="77777777" w:rsidR="000479E8" w:rsidRPr="001E71EC" w:rsidRDefault="000479E8" w:rsidP="000479E8">
            <w:pPr>
              <w:jc w:val="center"/>
              <w:rPr>
                <w:rFonts w:ascii="Arial" w:hAnsi="Arial" w:cs="Arial"/>
                <w:sz w:val="16"/>
                <w:szCs w:val="16"/>
              </w:rPr>
            </w:pPr>
          </w:p>
        </w:tc>
      </w:tr>
      <w:tr w:rsidR="000479E8" w:rsidRPr="001E71EC" w14:paraId="361D3AFE" w14:textId="77777777" w:rsidTr="00F96BBD">
        <w:trPr>
          <w:trHeight w:val="246"/>
          <w:jc w:val="center"/>
        </w:trPr>
        <w:tc>
          <w:tcPr>
            <w:tcW w:w="1597" w:type="dxa"/>
          </w:tcPr>
          <w:p w14:paraId="25BC623E" w14:textId="6CD18539"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15C0C8D9"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15112150/2</w:t>
            </w:r>
          </w:p>
          <w:p w14:paraId="0CA45FC6" w14:textId="77777777" w:rsidR="000479E8" w:rsidRPr="001E71EC" w:rsidRDefault="000479E8" w:rsidP="000479E8">
            <w:pPr>
              <w:jc w:val="center"/>
              <w:rPr>
                <w:rFonts w:ascii="Arial" w:hAnsi="Arial" w:cs="Arial"/>
                <w:sz w:val="20"/>
                <w:szCs w:val="20"/>
              </w:rPr>
            </w:pPr>
          </w:p>
        </w:tc>
        <w:tc>
          <w:tcPr>
            <w:tcW w:w="1424" w:type="dxa"/>
          </w:tcPr>
          <w:p w14:paraId="18FAE974" w14:textId="3E3A76EA"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Грудка курицы</w:t>
            </w:r>
          </w:p>
        </w:tc>
        <w:tc>
          <w:tcPr>
            <w:tcW w:w="1233" w:type="dxa"/>
          </w:tcPr>
          <w:p w14:paraId="6CDAB54B" w14:textId="77777777" w:rsidR="000479E8" w:rsidRPr="001E71EC" w:rsidRDefault="000479E8" w:rsidP="000479E8">
            <w:pPr>
              <w:jc w:val="center"/>
              <w:rPr>
                <w:rFonts w:ascii="Arial" w:hAnsi="Arial" w:cs="Arial"/>
                <w:sz w:val="20"/>
              </w:rPr>
            </w:pPr>
          </w:p>
        </w:tc>
        <w:tc>
          <w:tcPr>
            <w:tcW w:w="2169" w:type="dxa"/>
          </w:tcPr>
          <w:p w14:paraId="1D69FA41"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Мясо куриное, охлажденное, местное, без кишок, чистое, бескровное, без посторонних запахов, упакованное в полиэтиленовые пленки, ГОСТ 25391-82. Маркировка безопасности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согласно Правительству РА 2006 Статья 8 Закона РА «О безопасности пищевых продуктов», утвержденного постановлением № 1560-Н от 19 октября 2006 г</w:t>
            </w:r>
          </w:p>
        </w:tc>
        <w:tc>
          <w:tcPr>
            <w:tcW w:w="911" w:type="dxa"/>
          </w:tcPr>
          <w:p w14:paraId="05B25AC5"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2650F22A" w14:textId="77777777" w:rsidR="000479E8" w:rsidRPr="001E71EC" w:rsidRDefault="000479E8" w:rsidP="000479E8">
            <w:pPr>
              <w:jc w:val="center"/>
              <w:rPr>
                <w:rFonts w:ascii="Arial" w:hAnsi="Arial" w:cs="Arial"/>
                <w:sz w:val="20"/>
              </w:rPr>
            </w:pPr>
          </w:p>
        </w:tc>
        <w:tc>
          <w:tcPr>
            <w:tcW w:w="1065" w:type="dxa"/>
          </w:tcPr>
          <w:p w14:paraId="0A66EA63" w14:textId="77777777" w:rsidR="000479E8" w:rsidRPr="001E71EC" w:rsidRDefault="000479E8" w:rsidP="000479E8">
            <w:pPr>
              <w:jc w:val="center"/>
              <w:rPr>
                <w:rFonts w:ascii="Arial" w:hAnsi="Arial" w:cs="Arial"/>
                <w:sz w:val="20"/>
              </w:rPr>
            </w:pPr>
          </w:p>
        </w:tc>
        <w:tc>
          <w:tcPr>
            <w:tcW w:w="996" w:type="dxa"/>
          </w:tcPr>
          <w:p w14:paraId="293A8320" w14:textId="4DD985F0" w:rsidR="000479E8" w:rsidRPr="001E71EC" w:rsidRDefault="00373909" w:rsidP="000479E8">
            <w:pPr>
              <w:jc w:val="center"/>
              <w:rPr>
                <w:rFonts w:ascii="Arial" w:hAnsi="Arial" w:cs="Arial"/>
                <w:sz w:val="20"/>
              </w:rPr>
            </w:pPr>
            <w:r w:rsidRPr="001E71EC">
              <w:rPr>
                <w:rFonts w:ascii="Arial" w:hAnsi="Arial" w:cs="Arial"/>
                <w:sz w:val="22"/>
                <w:szCs w:val="22"/>
              </w:rPr>
              <w:t>120</w:t>
            </w:r>
          </w:p>
        </w:tc>
        <w:tc>
          <w:tcPr>
            <w:tcW w:w="1222" w:type="dxa"/>
          </w:tcPr>
          <w:p w14:paraId="44C52E14" w14:textId="77777777" w:rsidR="000479E8" w:rsidRPr="001E71EC" w:rsidRDefault="000479E8" w:rsidP="000479E8">
            <w:pPr>
              <w:jc w:val="center"/>
              <w:rPr>
                <w:rFonts w:ascii="Arial" w:hAnsi="Arial" w:cs="Arial"/>
                <w:sz w:val="16"/>
                <w:szCs w:val="16"/>
              </w:rPr>
            </w:pPr>
          </w:p>
        </w:tc>
        <w:tc>
          <w:tcPr>
            <w:tcW w:w="1089" w:type="dxa"/>
          </w:tcPr>
          <w:p w14:paraId="5B858BBB" w14:textId="77777777" w:rsidR="000479E8" w:rsidRPr="001E71EC" w:rsidRDefault="000479E8" w:rsidP="000479E8">
            <w:pPr>
              <w:jc w:val="center"/>
              <w:rPr>
                <w:rFonts w:ascii="Arial" w:hAnsi="Arial" w:cs="Arial"/>
                <w:sz w:val="15"/>
                <w:szCs w:val="15"/>
              </w:rPr>
            </w:pPr>
          </w:p>
        </w:tc>
        <w:tc>
          <w:tcPr>
            <w:tcW w:w="1420" w:type="dxa"/>
          </w:tcPr>
          <w:p w14:paraId="2D4E764D" w14:textId="77777777" w:rsidR="000479E8" w:rsidRPr="001E71EC" w:rsidRDefault="000479E8" w:rsidP="000479E8">
            <w:pPr>
              <w:jc w:val="center"/>
              <w:rPr>
                <w:rFonts w:ascii="Arial" w:hAnsi="Arial" w:cs="Arial"/>
                <w:sz w:val="16"/>
                <w:szCs w:val="16"/>
              </w:rPr>
            </w:pPr>
          </w:p>
        </w:tc>
      </w:tr>
      <w:tr w:rsidR="000479E8" w:rsidRPr="001E71EC" w14:paraId="5065112F" w14:textId="77777777" w:rsidTr="00F96BBD">
        <w:trPr>
          <w:trHeight w:val="246"/>
          <w:jc w:val="center"/>
        </w:trPr>
        <w:tc>
          <w:tcPr>
            <w:tcW w:w="1597" w:type="dxa"/>
          </w:tcPr>
          <w:p w14:paraId="703CB7A6" w14:textId="3CF0CC40" w:rsidR="000479E8" w:rsidRPr="001E71EC" w:rsidRDefault="000479E8" w:rsidP="00F50523">
            <w:pPr>
              <w:pStyle w:val="aff"/>
              <w:numPr>
                <w:ilvl w:val="0"/>
                <w:numId w:val="34"/>
              </w:numPr>
              <w:rPr>
                <w:rFonts w:ascii="Arial" w:hAnsi="Arial" w:cs="Arial"/>
                <w:sz w:val="20"/>
                <w:lang w:val="hy-AM"/>
              </w:rPr>
            </w:pPr>
          </w:p>
        </w:tc>
        <w:tc>
          <w:tcPr>
            <w:tcW w:w="1583" w:type="dxa"/>
          </w:tcPr>
          <w:p w14:paraId="1C7FF065"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15331164/2</w:t>
            </w:r>
          </w:p>
          <w:p w14:paraId="0ED5EAD9" w14:textId="77777777" w:rsidR="000479E8" w:rsidRPr="001E71EC" w:rsidRDefault="000479E8" w:rsidP="000479E8">
            <w:pPr>
              <w:jc w:val="center"/>
              <w:rPr>
                <w:rFonts w:ascii="Arial" w:hAnsi="Arial" w:cs="Arial"/>
                <w:sz w:val="20"/>
                <w:szCs w:val="20"/>
              </w:rPr>
            </w:pPr>
          </w:p>
        </w:tc>
        <w:tc>
          <w:tcPr>
            <w:tcW w:w="1424" w:type="dxa"/>
          </w:tcPr>
          <w:p w14:paraId="3F9F39A2" w14:textId="4281F51F"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Морковь</w:t>
            </w:r>
          </w:p>
        </w:tc>
        <w:tc>
          <w:tcPr>
            <w:tcW w:w="1233" w:type="dxa"/>
          </w:tcPr>
          <w:p w14:paraId="5A72DB89" w14:textId="77777777" w:rsidR="000479E8" w:rsidRPr="001E71EC" w:rsidRDefault="000479E8" w:rsidP="000479E8">
            <w:pPr>
              <w:jc w:val="center"/>
              <w:rPr>
                <w:rFonts w:ascii="Arial" w:hAnsi="Arial" w:cs="Arial"/>
                <w:sz w:val="20"/>
              </w:rPr>
            </w:pPr>
          </w:p>
        </w:tc>
        <w:tc>
          <w:tcPr>
            <w:tcW w:w="2169" w:type="dxa"/>
          </w:tcPr>
          <w:p w14:paraId="035CEEE4"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Обыкновенный выбранного типа, ГОСТ 26767-85. Маркировка безопасности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согласно Правительству РА 2006 г. Статья 8 Закона РА «О безопасности пищевых продуктов», утвержденного постановлением № 1913-Н от 21 декабря 2006 г.</w:t>
            </w:r>
          </w:p>
        </w:tc>
        <w:tc>
          <w:tcPr>
            <w:tcW w:w="911" w:type="dxa"/>
          </w:tcPr>
          <w:p w14:paraId="1F454552"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3F811FE0" w14:textId="77777777" w:rsidR="000479E8" w:rsidRPr="001E71EC" w:rsidRDefault="000479E8" w:rsidP="000479E8">
            <w:pPr>
              <w:jc w:val="center"/>
              <w:rPr>
                <w:rFonts w:ascii="Arial" w:hAnsi="Arial" w:cs="Arial"/>
                <w:sz w:val="20"/>
              </w:rPr>
            </w:pPr>
          </w:p>
        </w:tc>
        <w:tc>
          <w:tcPr>
            <w:tcW w:w="1065" w:type="dxa"/>
          </w:tcPr>
          <w:p w14:paraId="57B099FB" w14:textId="77777777" w:rsidR="000479E8" w:rsidRPr="001E71EC" w:rsidRDefault="000479E8" w:rsidP="000479E8">
            <w:pPr>
              <w:jc w:val="center"/>
              <w:rPr>
                <w:rFonts w:ascii="Arial" w:hAnsi="Arial" w:cs="Arial"/>
                <w:sz w:val="20"/>
              </w:rPr>
            </w:pPr>
          </w:p>
        </w:tc>
        <w:tc>
          <w:tcPr>
            <w:tcW w:w="996" w:type="dxa"/>
          </w:tcPr>
          <w:p w14:paraId="2D102892" w14:textId="46DEB521" w:rsidR="000479E8" w:rsidRPr="001E71EC" w:rsidRDefault="00373909" w:rsidP="000479E8">
            <w:pPr>
              <w:jc w:val="center"/>
              <w:rPr>
                <w:rFonts w:ascii="Arial" w:hAnsi="Arial" w:cs="Arial"/>
                <w:sz w:val="20"/>
              </w:rPr>
            </w:pPr>
            <w:r w:rsidRPr="001E71EC">
              <w:rPr>
                <w:rFonts w:ascii="Arial" w:hAnsi="Arial" w:cs="Arial"/>
                <w:sz w:val="22"/>
                <w:szCs w:val="22"/>
              </w:rPr>
              <w:t>77</w:t>
            </w:r>
          </w:p>
        </w:tc>
        <w:tc>
          <w:tcPr>
            <w:tcW w:w="1222" w:type="dxa"/>
          </w:tcPr>
          <w:p w14:paraId="5FF14294" w14:textId="77777777" w:rsidR="000479E8" w:rsidRPr="001E71EC" w:rsidRDefault="000479E8" w:rsidP="000479E8">
            <w:pPr>
              <w:jc w:val="center"/>
              <w:rPr>
                <w:rFonts w:ascii="Arial" w:hAnsi="Arial" w:cs="Arial"/>
                <w:sz w:val="16"/>
                <w:szCs w:val="16"/>
              </w:rPr>
            </w:pPr>
          </w:p>
        </w:tc>
        <w:tc>
          <w:tcPr>
            <w:tcW w:w="1089" w:type="dxa"/>
          </w:tcPr>
          <w:p w14:paraId="459403ED" w14:textId="77777777" w:rsidR="000479E8" w:rsidRPr="001E71EC" w:rsidRDefault="000479E8" w:rsidP="000479E8">
            <w:pPr>
              <w:jc w:val="center"/>
              <w:rPr>
                <w:rFonts w:ascii="Arial" w:hAnsi="Arial" w:cs="Arial"/>
                <w:sz w:val="15"/>
                <w:szCs w:val="15"/>
              </w:rPr>
            </w:pPr>
          </w:p>
        </w:tc>
        <w:tc>
          <w:tcPr>
            <w:tcW w:w="1420" w:type="dxa"/>
          </w:tcPr>
          <w:p w14:paraId="5A6784F8" w14:textId="77777777" w:rsidR="000479E8" w:rsidRPr="001E71EC" w:rsidRDefault="000479E8" w:rsidP="000479E8">
            <w:pPr>
              <w:jc w:val="center"/>
              <w:rPr>
                <w:rFonts w:ascii="Arial" w:hAnsi="Arial" w:cs="Arial"/>
                <w:sz w:val="16"/>
                <w:szCs w:val="16"/>
              </w:rPr>
            </w:pPr>
          </w:p>
        </w:tc>
      </w:tr>
      <w:tr w:rsidR="000479E8" w:rsidRPr="001E71EC" w14:paraId="16987B54" w14:textId="77777777" w:rsidTr="00F96BBD">
        <w:trPr>
          <w:trHeight w:val="246"/>
          <w:jc w:val="center"/>
        </w:trPr>
        <w:tc>
          <w:tcPr>
            <w:tcW w:w="1597" w:type="dxa"/>
          </w:tcPr>
          <w:p w14:paraId="3825DB93" w14:textId="7CD8867E"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1DEDCA4E"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15551600/2</w:t>
            </w:r>
          </w:p>
          <w:p w14:paraId="0EEF2A76" w14:textId="77777777" w:rsidR="000479E8" w:rsidRPr="001E71EC" w:rsidRDefault="000479E8" w:rsidP="000479E8">
            <w:pPr>
              <w:jc w:val="center"/>
              <w:rPr>
                <w:rFonts w:ascii="Arial" w:hAnsi="Arial" w:cs="Arial"/>
                <w:sz w:val="20"/>
                <w:szCs w:val="20"/>
              </w:rPr>
            </w:pPr>
          </w:p>
        </w:tc>
        <w:tc>
          <w:tcPr>
            <w:tcW w:w="1424" w:type="dxa"/>
          </w:tcPr>
          <w:p w14:paraId="083CA924" w14:textId="00399878"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Мацони</w:t>
            </w:r>
          </w:p>
        </w:tc>
        <w:tc>
          <w:tcPr>
            <w:tcW w:w="1233" w:type="dxa"/>
          </w:tcPr>
          <w:p w14:paraId="1A318D5E" w14:textId="77777777" w:rsidR="000479E8" w:rsidRPr="001E71EC" w:rsidRDefault="000479E8" w:rsidP="000479E8">
            <w:pPr>
              <w:jc w:val="center"/>
              <w:rPr>
                <w:rFonts w:ascii="Arial" w:hAnsi="Arial" w:cs="Arial"/>
                <w:sz w:val="20"/>
              </w:rPr>
            </w:pPr>
          </w:p>
        </w:tc>
        <w:tc>
          <w:tcPr>
            <w:tcW w:w="2169" w:type="dxa"/>
          </w:tcPr>
          <w:p w14:paraId="7A0906F8"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Из свежего коровьего молока, жирностью не менее 3%, кислотностью 65-1000Т. Маркировка безопасности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согласно Правительству РА 2006 г. Статья 8 Закона РА «О безопасности пищевых продуктов» «Технический регламент требований к молоку, молочным продуктам и их производству», утвержденного постановлением № 1925-Н от 21 декабря 2006</w:t>
            </w:r>
          </w:p>
        </w:tc>
        <w:tc>
          <w:tcPr>
            <w:tcW w:w="911" w:type="dxa"/>
          </w:tcPr>
          <w:p w14:paraId="475D3E4C"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Литр</w:t>
            </w:r>
          </w:p>
        </w:tc>
        <w:tc>
          <w:tcPr>
            <w:tcW w:w="1362" w:type="dxa"/>
          </w:tcPr>
          <w:p w14:paraId="5F2BBA28" w14:textId="77777777" w:rsidR="000479E8" w:rsidRPr="001E71EC" w:rsidRDefault="000479E8" w:rsidP="000479E8">
            <w:pPr>
              <w:jc w:val="center"/>
              <w:rPr>
                <w:rFonts w:ascii="Arial" w:hAnsi="Arial" w:cs="Arial"/>
                <w:sz w:val="20"/>
              </w:rPr>
            </w:pPr>
          </w:p>
        </w:tc>
        <w:tc>
          <w:tcPr>
            <w:tcW w:w="1065" w:type="dxa"/>
          </w:tcPr>
          <w:p w14:paraId="2B91747D" w14:textId="77777777" w:rsidR="000479E8" w:rsidRPr="001E71EC" w:rsidRDefault="000479E8" w:rsidP="000479E8">
            <w:pPr>
              <w:jc w:val="center"/>
              <w:rPr>
                <w:rFonts w:ascii="Arial" w:hAnsi="Arial" w:cs="Arial"/>
                <w:sz w:val="20"/>
              </w:rPr>
            </w:pPr>
          </w:p>
        </w:tc>
        <w:tc>
          <w:tcPr>
            <w:tcW w:w="996" w:type="dxa"/>
          </w:tcPr>
          <w:p w14:paraId="062E9EBA" w14:textId="0BFD5309" w:rsidR="000479E8" w:rsidRPr="001E71EC" w:rsidRDefault="00373909" w:rsidP="000479E8">
            <w:pPr>
              <w:jc w:val="center"/>
              <w:rPr>
                <w:rFonts w:ascii="Arial" w:hAnsi="Arial" w:cs="Arial"/>
                <w:sz w:val="20"/>
              </w:rPr>
            </w:pPr>
            <w:r w:rsidRPr="001E71EC">
              <w:rPr>
                <w:rFonts w:ascii="Arial" w:hAnsi="Arial" w:cs="Arial"/>
                <w:sz w:val="22"/>
                <w:szCs w:val="22"/>
              </w:rPr>
              <w:t>325</w:t>
            </w:r>
          </w:p>
        </w:tc>
        <w:tc>
          <w:tcPr>
            <w:tcW w:w="1222" w:type="dxa"/>
          </w:tcPr>
          <w:p w14:paraId="458C0BB4" w14:textId="77777777" w:rsidR="000479E8" w:rsidRPr="001E71EC" w:rsidRDefault="000479E8" w:rsidP="000479E8">
            <w:pPr>
              <w:jc w:val="center"/>
              <w:rPr>
                <w:rFonts w:ascii="Arial" w:hAnsi="Arial" w:cs="Arial"/>
                <w:sz w:val="16"/>
                <w:szCs w:val="16"/>
              </w:rPr>
            </w:pPr>
          </w:p>
        </w:tc>
        <w:tc>
          <w:tcPr>
            <w:tcW w:w="1089" w:type="dxa"/>
          </w:tcPr>
          <w:p w14:paraId="28A9D2D5" w14:textId="77777777" w:rsidR="000479E8" w:rsidRPr="001E71EC" w:rsidRDefault="000479E8" w:rsidP="000479E8">
            <w:pPr>
              <w:jc w:val="center"/>
              <w:rPr>
                <w:rFonts w:ascii="Arial" w:hAnsi="Arial" w:cs="Arial"/>
                <w:sz w:val="15"/>
                <w:szCs w:val="15"/>
              </w:rPr>
            </w:pPr>
          </w:p>
        </w:tc>
        <w:tc>
          <w:tcPr>
            <w:tcW w:w="1420" w:type="dxa"/>
          </w:tcPr>
          <w:p w14:paraId="1609F213" w14:textId="77777777" w:rsidR="000479E8" w:rsidRPr="001E71EC" w:rsidRDefault="000479E8" w:rsidP="000479E8">
            <w:pPr>
              <w:jc w:val="center"/>
              <w:rPr>
                <w:rFonts w:ascii="Arial" w:hAnsi="Arial" w:cs="Arial"/>
                <w:sz w:val="16"/>
                <w:szCs w:val="16"/>
              </w:rPr>
            </w:pPr>
          </w:p>
        </w:tc>
      </w:tr>
      <w:tr w:rsidR="000479E8" w:rsidRPr="001E71EC" w14:paraId="2185714A" w14:textId="77777777" w:rsidTr="00F96BBD">
        <w:trPr>
          <w:trHeight w:val="246"/>
          <w:jc w:val="center"/>
        </w:trPr>
        <w:tc>
          <w:tcPr>
            <w:tcW w:w="1597" w:type="dxa"/>
          </w:tcPr>
          <w:p w14:paraId="21D7DA5E" w14:textId="19AC8869"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47047500"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15313000/2</w:t>
            </w:r>
          </w:p>
          <w:p w14:paraId="06D6649D" w14:textId="77777777" w:rsidR="000479E8" w:rsidRPr="001E71EC" w:rsidRDefault="000479E8" w:rsidP="000479E8">
            <w:pPr>
              <w:jc w:val="center"/>
              <w:rPr>
                <w:rFonts w:ascii="Arial" w:hAnsi="Arial" w:cs="Arial"/>
                <w:sz w:val="20"/>
                <w:szCs w:val="20"/>
              </w:rPr>
            </w:pPr>
          </w:p>
        </w:tc>
        <w:tc>
          <w:tcPr>
            <w:tcW w:w="1424" w:type="dxa"/>
          </w:tcPr>
          <w:p w14:paraId="69DE8DC2" w14:textId="46E2B9CE"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Картофель</w:t>
            </w:r>
          </w:p>
        </w:tc>
        <w:tc>
          <w:tcPr>
            <w:tcW w:w="1233" w:type="dxa"/>
          </w:tcPr>
          <w:p w14:paraId="19F14A8F" w14:textId="77777777" w:rsidR="000479E8" w:rsidRPr="001E71EC" w:rsidRDefault="000479E8" w:rsidP="000479E8">
            <w:pPr>
              <w:jc w:val="center"/>
              <w:rPr>
                <w:rFonts w:ascii="Arial" w:hAnsi="Arial" w:cs="Arial"/>
                <w:sz w:val="20"/>
              </w:rPr>
            </w:pPr>
          </w:p>
        </w:tc>
        <w:tc>
          <w:tcPr>
            <w:tcW w:w="2169" w:type="dxa"/>
          </w:tcPr>
          <w:p w14:paraId="58C605D2"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Среднего размера, скороспелый и </w:t>
            </w:r>
            <w:proofErr w:type="spellStart"/>
            <w:r w:rsidRPr="001E71EC">
              <w:rPr>
                <w:rFonts w:ascii="Arial" w:hAnsi="Arial" w:cs="Arial"/>
                <w:sz w:val="16"/>
                <w:szCs w:val="16"/>
                <w:lang w:eastAsia="en-US" w:bidi="ar-SA"/>
              </w:rPr>
              <w:t>позноспелый</w:t>
            </w:r>
            <w:proofErr w:type="spellEnd"/>
            <w:r w:rsidRPr="001E71EC">
              <w:rPr>
                <w:rFonts w:ascii="Arial" w:hAnsi="Arial" w:cs="Arial"/>
                <w:sz w:val="16"/>
                <w:szCs w:val="16"/>
                <w:lang w:eastAsia="en-US" w:bidi="ar-SA"/>
              </w:rPr>
              <w:t>, I типа, без повреждений,  круглые овальные 4 см, 5%, удлиненные 3,5 см, 5%, круглые овальные (4-5) см, 20%, удлиненные (4-4, 5%, круглые овальные (от 5 до 6 см) 55%, удлиненные (от 5 до 5,5) см 55%, круглые овальные (от 6 до 7) см 20%, удлиненные (от 6 до 6,5) ) см 20%. Чистота продукта не менее 90%, без упаковки. Безопасность и маркировка Правительством Республики Армения Статья 8 «Технического регламента на свежие фрукты и овощи» и «Безопасность пищевых продуктов», утвержденная Указом № 1913-N от 21 декабря,</w:t>
            </w:r>
          </w:p>
        </w:tc>
        <w:tc>
          <w:tcPr>
            <w:tcW w:w="911" w:type="dxa"/>
          </w:tcPr>
          <w:p w14:paraId="3FDA3A22"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31F4F2F5" w14:textId="77777777" w:rsidR="000479E8" w:rsidRPr="001E71EC" w:rsidRDefault="000479E8" w:rsidP="000479E8">
            <w:pPr>
              <w:jc w:val="center"/>
              <w:rPr>
                <w:rFonts w:ascii="Arial" w:hAnsi="Arial" w:cs="Arial"/>
                <w:sz w:val="20"/>
              </w:rPr>
            </w:pPr>
          </w:p>
        </w:tc>
        <w:tc>
          <w:tcPr>
            <w:tcW w:w="1065" w:type="dxa"/>
          </w:tcPr>
          <w:p w14:paraId="1D197B38" w14:textId="77777777" w:rsidR="000479E8" w:rsidRPr="001E71EC" w:rsidRDefault="000479E8" w:rsidP="000479E8">
            <w:pPr>
              <w:jc w:val="center"/>
              <w:rPr>
                <w:rFonts w:ascii="Arial" w:hAnsi="Arial" w:cs="Arial"/>
                <w:sz w:val="20"/>
              </w:rPr>
            </w:pPr>
          </w:p>
        </w:tc>
        <w:tc>
          <w:tcPr>
            <w:tcW w:w="996" w:type="dxa"/>
          </w:tcPr>
          <w:p w14:paraId="7598E17E" w14:textId="21960FBB" w:rsidR="000479E8" w:rsidRPr="001E71EC" w:rsidRDefault="00511EE2" w:rsidP="000479E8">
            <w:pPr>
              <w:jc w:val="center"/>
              <w:rPr>
                <w:rFonts w:ascii="Arial" w:hAnsi="Arial" w:cs="Arial"/>
                <w:sz w:val="20"/>
              </w:rPr>
            </w:pPr>
            <w:r w:rsidRPr="001E71EC">
              <w:rPr>
                <w:rFonts w:ascii="Arial" w:hAnsi="Arial" w:cs="Arial"/>
                <w:sz w:val="22"/>
                <w:szCs w:val="22"/>
              </w:rPr>
              <w:t>800</w:t>
            </w:r>
          </w:p>
        </w:tc>
        <w:tc>
          <w:tcPr>
            <w:tcW w:w="1222" w:type="dxa"/>
          </w:tcPr>
          <w:p w14:paraId="050F89ED" w14:textId="77777777" w:rsidR="000479E8" w:rsidRPr="001E71EC" w:rsidRDefault="000479E8" w:rsidP="000479E8">
            <w:pPr>
              <w:jc w:val="center"/>
              <w:rPr>
                <w:rFonts w:ascii="Arial" w:hAnsi="Arial" w:cs="Arial"/>
                <w:sz w:val="16"/>
                <w:szCs w:val="16"/>
              </w:rPr>
            </w:pPr>
          </w:p>
        </w:tc>
        <w:tc>
          <w:tcPr>
            <w:tcW w:w="1089" w:type="dxa"/>
          </w:tcPr>
          <w:p w14:paraId="402AF2FC" w14:textId="77777777" w:rsidR="000479E8" w:rsidRPr="001E71EC" w:rsidRDefault="000479E8" w:rsidP="000479E8">
            <w:pPr>
              <w:jc w:val="center"/>
              <w:rPr>
                <w:rFonts w:ascii="Arial" w:hAnsi="Arial" w:cs="Arial"/>
                <w:sz w:val="15"/>
                <w:szCs w:val="15"/>
              </w:rPr>
            </w:pPr>
          </w:p>
        </w:tc>
        <w:tc>
          <w:tcPr>
            <w:tcW w:w="1420" w:type="dxa"/>
          </w:tcPr>
          <w:p w14:paraId="4AB875A1" w14:textId="77777777" w:rsidR="000479E8" w:rsidRPr="001E71EC" w:rsidRDefault="000479E8" w:rsidP="000479E8">
            <w:pPr>
              <w:jc w:val="center"/>
              <w:rPr>
                <w:rFonts w:ascii="Arial" w:hAnsi="Arial" w:cs="Arial"/>
                <w:sz w:val="16"/>
                <w:szCs w:val="16"/>
              </w:rPr>
            </w:pPr>
          </w:p>
        </w:tc>
      </w:tr>
      <w:tr w:rsidR="000479E8" w:rsidRPr="001E71EC" w14:paraId="1483AF3E" w14:textId="77777777" w:rsidTr="00F96BBD">
        <w:trPr>
          <w:trHeight w:val="246"/>
          <w:jc w:val="center"/>
        </w:trPr>
        <w:tc>
          <w:tcPr>
            <w:tcW w:w="1597" w:type="dxa"/>
          </w:tcPr>
          <w:p w14:paraId="1757E885" w14:textId="0AF9E8B5"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110957D8"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15331161/2</w:t>
            </w:r>
          </w:p>
          <w:p w14:paraId="226C4912" w14:textId="77777777" w:rsidR="000479E8" w:rsidRPr="001E71EC" w:rsidRDefault="000479E8" w:rsidP="000479E8">
            <w:pPr>
              <w:jc w:val="center"/>
              <w:rPr>
                <w:rFonts w:ascii="Arial" w:hAnsi="Arial" w:cs="Arial"/>
                <w:sz w:val="20"/>
                <w:szCs w:val="20"/>
              </w:rPr>
            </w:pPr>
          </w:p>
        </w:tc>
        <w:tc>
          <w:tcPr>
            <w:tcW w:w="1424" w:type="dxa"/>
          </w:tcPr>
          <w:p w14:paraId="2F3C0ED5" w14:textId="09FC2B7F"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Лук</w:t>
            </w:r>
          </w:p>
        </w:tc>
        <w:tc>
          <w:tcPr>
            <w:tcW w:w="1233" w:type="dxa"/>
          </w:tcPr>
          <w:p w14:paraId="2E11CC4F" w14:textId="77777777" w:rsidR="000479E8" w:rsidRPr="001E71EC" w:rsidRDefault="000479E8" w:rsidP="000479E8">
            <w:pPr>
              <w:jc w:val="center"/>
              <w:rPr>
                <w:rFonts w:ascii="Arial" w:hAnsi="Arial" w:cs="Arial"/>
                <w:sz w:val="20"/>
              </w:rPr>
            </w:pPr>
          </w:p>
        </w:tc>
        <w:tc>
          <w:tcPr>
            <w:tcW w:w="2169" w:type="dxa"/>
          </w:tcPr>
          <w:p w14:paraId="7BD7BEC0"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Свежий, пряный, полусладкий или сладкий, отборный, диаметр узкой части не менее 3 см, ГОСТ 27166-86, безопасность в соответствии с Правительством РА 2006 г. Статья 8 Закона РА «О безопасности пищевых продуктов», утвержденного постановлением № 1913-Н от 21 декабря 2006 г.</w:t>
            </w:r>
          </w:p>
        </w:tc>
        <w:tc>
          <w:tcPr>
            <w:tcW w:w="911" w:type="dxa"/>
          </w:tcPr>
          <w:p w14:paraId="1EBDB39A"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6E9FEB7E" w14:textId="77777777" w:rsidR="000479E8" w:rsidRPr="001E71EC" w:rsidRDefault="000479E8" w:rsidP="000479E8">
            <w:pPr>
              <w:jc w:val="center"/>
              <w:rPr>
                <w:rFonts w:ascii="Arial" w:hAnsi="Arial" w:cs="Arial"/>
                <w:sz w:val="20"/>
              </w:rPr>
            </w:pPr>
          </w:p>
        </w:tc>
        <w:tc>
          <w:tcPr>
            <w:tcW w:w="1065" w:type="dxa"/>
          </w:tcPr>
          <w:p w14:paraId="081A24BB" w14:textId="77777777" w:rsidR="000479E8" w:rsidRPr="001E71EC" w:rsidRDefault="000479E8" w:rsidP="000479E8">
            <w:pPr>
              <w:jc w:val="center"/>
              <w:rPr>
                <w:rFonts w:ascii="Arial" w:hAnsi="Arial" w:cs="Arial"/>
                <w:sz w:val="20"/>
              </w:rPr>
            </w:pPr>
          </w:p>
        </w:tc>
        <w:tc>
          <w:tcPr>
            <w:tcW w:w="996" w:type="dxa"/>
          </w:tcPr>
          <w:p w14:paraId="6DFFD965" w14:textId="25DDE67E" w:rsidR="000479E8" w:rsidRPr="001E71EC" w:rsidRDefault="000479E8" w:rsidP="000479E8">
            <w:pPr>
              <w:jc w:val="center"/>
              <w:rPr>
                <w:rFonts w:ascii="Arial" w:hAnsi="Arial" w:cs="Arial"/>
                <w:sz w:val="20"/>
              </w:rPr>
            </w:pPr>
            <w:r w:rsidRPr="001E71EC">
              <w:rPr>
                <w:rFonts w:ascii="Arial" w:hAnsi="Arial" w:cs="Arial"/>
                <w:sz w:val="22"/>
                <w:szCs w:val="22"/>
                <w:lang w:val="hy-AM"/>
              </w:rPr>
              <w:t>34</w:t>
            </w:r>
          </w:p>
        </w:tc>
        <w:tc>
          <w:tcPr>
            <w:tcW w:w="1222" w:type="dxa"/>
          </w:tcPr>
          <w:p w14:paraId="0B43F221" w14:textId="77777777" w:rsidR="000479E8" w:rsidRPr="001E71EC" w:rsidRDefault="000479E8" w:rsidP="000479E8">
            <w:pPr>
              <w:jc w:val="center"/>
              <w:rPr>
                <w:rFonts w:ascii="Arial" w:hAnsi="Arial" w:cs="Arial"/>
                <w:sz w:val="16"/>
                <w:szCs w:val="16"/>
              </w:rPr>
            </w:pPr>
          </w:p>
        </w:tc>
        <w:tc>
          <w:tcPr>
            <w:tcW w:w="1089" w:type="dxa"/>
          </w:tcPr>
          <w:p w14:paraId="48AC87F9" w14:textId="77777777" w:rsidR="000479E8" w:rsidRPr="001E71EC" w:rsidRDefault="000479E8" w:rsidP="000479E8">
            <w:pPr>
              <w:jc w:val="center"/>
              <w:rPr>
                <w:rFonts w:ascii="Arial" w:hAnsi="Arial" w:cs="Arial"/>
                <w:sz w:val="15"/>
                <w:szCs w:val="15"/>
              </w:rPr>
            </w:pPr>
          </w:p>
        </w:tc>
        <w:tc>
          <w:tcPr>
            <w:tcW w:w="1420" w:type="dxa"/>
          </w:tcPr>
          <w:p w14:paraId="1DE926D6" w14:textId="77777777" w:rsidR="000479E8" w:rsidRPr="001E71EC" w:rsidRDefault="000479E8" w:rsidP="000479E8">
            <w:pPr>
              <w:jc w:val="center"/>
              <w:rPr>
                <w:rFonts w:ascii="Arial" w:hAnsi="Arial" w:cs="Arial"/>
                <w:sz w:val="16"/>
                <w:szCs w:val="16"/>
              </w:rPr>
            </w:pPr>
          </w:p>
        </w:tc>
      </w:tr>
      <w:tr w:rsidR="000479E8" w:rsidRPr="001E71EC" w14:paraId="6756EC29" w14:textId="77777777" w:rsidTr="00F96BBD">
        <w:trPr>
          <w:trHeight w:val="246"/>
          <w:jc w:val="center"/>
        </w:trPr>
        <w:tc>
          <w:tcPr>
            <w:tcW w:w="1597" w:type="dxa"/>
          </w:tcPr>
          <w:p w14:paraId="1AE6ACA6" w14:textId="306122F3"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2E7BC0F4"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15331167/2</w:t>
            </w:r>
          </w:p>
          <w:p w14:paraId="50680787" w14:textId="77777777" w:rsidR="000479E8" w:rsidRPr="001E71EC" w:rsidRDefault="000479E8" w:rsidP="000479E8">
            <w:pPr>
              <w:jc w:val="center"/>
              <w:rPr>
                <w:rFonts w:ascii="Arial" w:hAnsi="Arial" w:cs="Arial"/>
                <w:sz w:val="20"/>
                <w:szCs w:val="20"/>
              </w:rPr>
            </w:pPr>
          </w:p>
        </w:tc>
        <w:tc>
          <w:tcPr>
            <w:tcW w:w="1424" w:type="dxa"/>
          </w:tcPr>
          <w:p w14:paraId="41F5AB6C" w14:textId="432741D4"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Зелень</w:t>
            </w:r>
          </w:p>
        </w:tc>
        <w:tc>
          <w:tcPr>
            <w:tcW w:w="1233" w:type="dxa"/>
          </w:tcPr>
          <w:p w14:paraId="08BE1EDC" w14:textId="77777777" w:rsidR="000479E8" w:rsidRPr="001E71EC" w:rsidRDefault="000479E8" w:rsidP="000479E8">
            <w:pPr>
              <w:jc w:val="center"/>
              <w:rPr>
                <w:rFonts w:ascii="Arial" w:hAnsi="Arial" w:cs="Arial"/>
                <w:sz w:val="20"/>
              </w:rPr>
            </w:pPr>
          </w:p>
        </w:tc>
        <w:tc>
          <w:tcPr>
            <w:tcW w:w="2169" w:type="dxa"/>
          </w:tcPr>
          <w:p w14:paraId="00B2A27C" w14:textId="77777777"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Различные виды зелени, безопасность согласно N 2-III-4,9-01-2003 (СанПин РФ 2,3,2-1078-01) санитарно-эпидемиологические правила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нормы </w:t>
            </w:r>
            <w:proofErr w:type="spellStart"/>
            <w:r w:rsidRPr="001E71EC">
              <w:rPr>
                <w:rFonts w:ascii="Sylfaen" w:hAnsi="Sylfaen" w:cs="Sylfaen"/>
                <w:sz w:val="16"/>
                <w:szCs w:val="16"/>
                <w:lang w:eastAsia="en-US" w:bidi="ar-SA"/>
              </w:rPr>
              <w:t>հոդված</w:t>
            </w:r>
            <w:proofErr w:type="spellEnd"/>
            <w:r w:rsidRPr="001E71EC">
              <w:rPr>
                <w:rFonts w:ascii="Arial" w:hAnsi="Arial" w:cs="Arial"/>
                <w:sz w:val="16"/>
                <w:szCs w:val="16"/>
                <w:lang w:eastAsia="en-US" w:bidi="ar-SA"/>
              </w:rPr>
              <w:t xml:space="preserve"> Статья 9 Закона РА о безопасности пищевых продуктов</w:t>
            </w:r>
          </w:p>
        </w:tc>
        <w:tc>
          <w:tcPr>
            <w:tcW w:w="911" w:type="dxa"/>
          </w:tcPr>
          <w:p w14:paraId="60102A3D"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Штука</w:t>
            </w:r>
          </w:p>
        </w:tc>
        <w:tc>
          <w:tcPr>
            <w:tcW w:w="1362" w:type="dxa"/>
          </w:tcPr>
          <w:p w14:paraId="67315308" w14:textId="77777777" w:rsidR="000479E8" w:rsidRPr="001E71EC" w:rsidRDefault="000479E8" w:rsidP="000479E8">
            <w:pPr>
              <w:jc w:val="center"/>
              <w:rPr>
                <w:rFonts w:ascii="Arial" w:hAnsi="Arial" w:cs="Arial"/>
                <w:sz w:val="20"/>
              </w:rPr>
            </w:pPr>
          </w:p>
        </w:tc>
        <w:tc>
          <w:tcPr>
            <w:tcW w:w="1065" w:type="dxa"/>
          </w:tcPr>
          <w:p w14:paraId="6A4B3C49" w14:textId="77777777" w:rsidR="000479E8" w:rsidRPr="001E71EC" w:rsidRDefault="000479E8" w:rsidP="000479E8">
            <w:pPr>
              <w:jc w:val="center"/>
              <w:rPr>
                <w:rFonts w:ascii="Arial" w:hAnsi="Arial" w:cs="Arial"/>
                <w:sz w:val="20"/>
              </w:rPr>
            </w:pPr>
          </w:p>
        </w:tc>
        <w:tc>
          <w:tcPr>
            <w:tcW w:w="996" w:type="dxa"/>
          </w:tcPr>
          <w:p w14:paraId="6354A950" w14:textId="4E9B1593" w:rsidR="000479E8" w:rsidRPr="001E71EC" w:rsidRDefault="000479E8" w:rsidP="000479E8">
            <w:pPr>
              <w:jc w:val="center"/>
              <w:rPr>
                <w:rFonts w:ascii="Arial" w:hAnsi="Arial" w:cs="Arial"/>
                <w:sz w:val="20"/>
              </w:rPr>
            </w:pPr>
            <w:r w:rsidRPr="001E71EC">
              <w:rPr>
                <w:rFonts w:ascii="Arial" w:hAnsi="Arial" w:cs="Arial"/>
                <w:sz w:val="22"/>
                <w:szCs w:val="22"/>
                <w:lang w:val="hy-AM"/>
              </w:rPr>
              <w:t>100</w:t>
            </w:r>
          </w:p>
        </w:tc>
        <w:tc>
          <w:tcPr>
            <w:tcW w:w="1222" w:type="dxa"/>
          </w:tcPr>
          <w:p w14:paraId="41F05860" w14:textId="77777777" w:rsidR="000479E8" w:rsidRPr="001E71EC" w:rsidRDefault="000479E8" w:rsidP="000479E8">
            <w:pPr>
              <w:jc w:val="center"/>
              <w:rPr>
                <w:rFonts w:ascii="Arial" w:hAnsi="Arial" w:cs="Arial"/>
                <w:sz w:val="16"/>
                <w:szCs w:val="16"/>
              </w:rPr>
            </w:pPr>
          </w:p>
        </w:tc>
        <w:tc>
          <w:tcPr>
            <w:tcW w:w="1089" w:type="dxa"/>
          </w:tcPr>
          <w:p w14:paraId="3C7B2D72" w14:textId="77777777" w:rsidR="000479E8" w:rsidRPr="001E71EC" w:rsidRDefault="000479E8" w:rsidP="000479E8">
            <w:pPr>
              <w:jc w:val="center"/>
              <w:rPr>
                <w:rFonts w:ascii="Arial" w:hAnsi="Arial" w:cs="Arial"/>
                <w:sz w:val="15"/>
                <w:szCs w:val="15"/>
              </w:rPr>
            </w:pPr>
          </w:p>
        </w:tc>
        <w:tc>
          <w:tcPr>
            <w:tcW w:w="1420" w:type="dxa"/>
          </w:tcPr>
          <w:p w14:paraId="5C8B4EB2" w14:textId="77777777" w:rsidR="000479E8" w:rsidRPr="001E71EC" w:rsidRDefault="000479E8" w:rsidP="000479E8">
            <w:pPr>
              <w:jc w:val="center"/>
              <w:rPr>
                <w:rFonts w:ascii="Arial" w:hAnsi="Arial" w:cs="Arial"/>
                <w:sz w:val="16"/>
                <w:szCs w:val="16"/>
              </w:rPr>
            </w:pPr>
          </w:p>
        </w:tc>
      </w:tr>
      <w:tr w:rsidR="000479E8" w:rsidRPr="001E71EC" w14:paraId="4059F566" w14:textId="77777777" w:rsidTr="00F96BBD">
        <w:trPr>
          <w:trHeight w:val="246"/>
          <w:jc w:val="center"/>
        </w:trPr>
        <w:tc>
          <w:tcPr>
            <w:tcW w:w="1597" w:type="dxa"/>
          </w:tcPr>
          <w:p w14:paraId="7DD0AE93" w14:textId="19868ACA"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49C64B9E" w14:textId="31C25277" w:rsidR="000479E8" w:rsidRPr="001E71EC" w:rsidRDefault="000479E8" w:rsidP="000479E8">
            <w:pPr>
              <w:jc w:val="center"/>
              <w:rPr>
                <w:rFonts w:ascii="Arial" w:hAnsi="Arial" w:cs="Arial"/>
                <w:sz w:val="20"/>
                <w:szCs w:val="20"/>
                <w:lang w:val="hy-AM"/>
              </w:rPr>
            </w:pPr>
            <w:r w:rsidRPr="001E71EC">
              <w:rPr>
                <w:rFonts w:ascii="Arial" w:hAnsi="Arial" w:cs="Arial"/>
                <w:sz w:val="20"/>
                <w:szCs w:val="20"/>
                <w:lang w:val="hy-AM"/>
              </w:rPr>
              <w:t>15511700</w:t>
            </w:r>
          </w:p>
        </w:tc>
        <w:tc>
          <w:tcPr>
            <w:tcW w:w="1424" w:type="dxa"/>
          </w:tcPr>
          <w:p w14:paraId="574FBCF2" w14:textId="75FB9670"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Какао</w:t>
            </w:r>
          </w:p>
        </w:tc>
        <w:tc>
          <w:tcPr>
            <w:tcW w:w="1233" w:type="dxa"/>
          </w:tcPr>
          <w:p w14:paraId="291073DF" w14:textId="77777777" w:rsidR="000479E8" w:rsidRPr="001E71EC" w:rsidRDefault="000479E8" w:rsidP="000479E8">
            <w:pPr>
              <w:jc w:val="center"/>
              <w:rPr>
                <w:rFonts w:ascii="Arial" w:hAnsi="Arial" w:cs="Arial"/>
                <w:sz w:val="20"/>
              </w:rPr>
            </w:pPr>
          </w:p>
        </w:tc>
        <w:tc>
          <w:tcPr>
            <w:tcW w:w="2169" w:type="dxa"/>
          </w:tcPr>
          <w:p w14:paraId="04EBE9A7" w14:textId="73A756BE"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Порошок от светло-коричневого до темно-коричневого цвета, без серых следов, без побочного вкуса и запаха, пищевая ценность 100 г - 27,3 г, жиры - 10,0 г, углеводы - 12,2 г, витамин РР 1,8 мг, витамин В1 0,1 мг., Витамин B2 0,2 ​​г, Na 13 мг, K 1509 мг, </w:t>
            </w:r>
            <w:proofErr w:type="spellStart"/>
            <w:r w:rsidRPr="001E71EC">
              <w:rPr>
                <w:rFonts w:ascii="Arial" w:hAnsi="Arial" w:cs="Arial"/>
                <w:sz w:val="16"/>
                <w:szCs w:val="16"/>
                <w:lang w:eastAsia="en-US" w:bidi="ar-SA"/>
              </w:rPr>
              <w:t>ca</w:t>
            </w:r>
            <w:proofErr w:type="spellEnd"/>
            <w:r w:rsidRPr="001E71EC">
              <w:rPr>
                <w:rFonts w:ascii="Arial" w:hAnsi="Arial" w:cs="Arial"/>
                <w:sz w:val="16"/>
                <w:szCs w:val="16"/>
                <w:lang w:eastAsia="en-US" w:bidi="ar-SA"/>
              </w:rPr>
              <w:t xml:space="preserve"> 128 мг, </w:t>
            </w:r>
            <w:proofErr w:type="spellStart"/>
            <w:r w:rsidRPr="001E71EC">
              <w:rPr>
                <w:rFonts w:ascii="Arial" w:hAnsi="Arial" w:cs="Arial"/>
                <w:sz w:val="16"/>
                <w:szCs w:val="16"/>
                <w:lang w:eastAsia="en-US" w:bidi="ar-SA"/>
              </w:rPr>
              <w:t>Mg</w:t>
            </w:r>
            <w:proofErr w:type="spellEnd"/>
            <w:r w:rsidRPr="001E71EC">
              <w:rPr>
                <w:rFonts w:ascii="Arial" w:hAnsi="Arial" w:cs="Arial"/>
                <w:sz w:val="16"/>
                <w:szCs w:val="16"/>
                <w:lang w:eastAsia="en-US" w:bidi="ar-SA"/>
              </w:rPr>
              <w:t xml:space="preserve"> 425 мг, P655 мг. Энергетическая ценность 289 ккал. Хранить в сухом месте /18+3/С при относительной влажности воздуха не выше 75%. Безопасность согласно N 2-III-4.9-01-2010 Гигиенические нормы и маркировка - статья 8 Закона РА «О безопасности пищевых продуктов». Срок годности не менее 80%</w:t>
            </w:r>
          </w:p>
        </w:tc>
        <w:tc>
          <w:tcPr>
            <w:tcW w:w="911" w:type="dxa"/>
          </w:tcPr>
          <w:p w14:paraId="696F5FBE"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70B8DF13" w14:textId="77777777" w:rsidR="000479E8" w:rsidRPr="001E71EC" w:rsidRDefault="000479E8" w:rsidP="000479E8">
            <w:pPr>
              <w:jc w:val="center"/>
              <w:rPr>
                <w:rFonts w:ascii="Arial" w:hAnsi="Arial" w:cs="Arial"/>
                <w:sz w:val="20"/>
                <w:lang w:val="hy-AM"/>
              </w:rPr>
            </w:pPr>
          </w:p>
        </w:tc>
        <w:tc>
          <w:tcPr>
            <w:tcW w:w="1065" w:type="dxa"/>
          </w:tcPr>
          <w:p w14:paraId="7F52E10C" w14:textId="77777777" w:rsidR="000479E8" w:rsidRPr="001E71EC" w:rsidRDefault="000479E8" w:rsidP="000479E8">
            <w:pPr>
              <w:jc w:val="center"/>
              <w:rPr>
                <w:rFonts w:ascii="Arial" w:hAnsi="Arial" w:cs="Arial"/>
                <w:sz w:val="20"/>
                <w:lang w:val="hy-AM"/>
              </w:rPr>
            </w:pPr>
          </w:p>
        </w:tc>
        <w:tc>
          <w:tcPr>
            <w:tcW w:w="996" w:type="dxa"/>
          </w:tcPr>
          <w:p w14:paraId="29908106" w14:textId="2819DB95"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1</w:t>
            </w:r>
          </w:p>
        </w:tc>
        <w:tc>
          <w:tcPr>
            <w:tcW w:w="1222" w:type="dxa"/>
          </w:tcPr>
          <w:p w14:paraId="27B279CE" w14:textId="77777777" w:rsidR="000479E8" w:rsidRPr="001E71EC" w:rsidRDefault="000479E8" w:rsidP="000479E8">
            <w:pPr>
              <w:jc w:val="center"/>
              <w:rPr>
                <w:rFonts w:ascii="Arial" w:hAnsi="Arial" w:cs="Arial"/>
                <w:sz w:val="16"/>
                <w:szCs w:val="16"/>
              </w:rPr>
            </w:pPr>
          </w:p>
        </w:tc>
        <w:tc>
          <w:tcPr>
            <w:tcW w:w="1089" w:type="dxa"/>
          </w:tcPr>
          <w:p w14:paraId="04F79746" w14:textId="77777777" w:rsidR="000479E8" w:rsidRPr="001E71EC" w:rsidRDefault="000479E8" w:rsidP="000479E8">
            <w:pPr>
              <w:jc w:val="center"/>
              <w:rPr>
                <w:rFonts w:ascii="Arial" w:hAnsi="Arial" w:cs="Arial"/>
                <w:sz w:val="15"/>
                <w:szCs w:val="15"/>
              </w:rPr>
            </w:pPr>
          </w:p>
        </w:tc>
        <w:tc>
          <w:tcPr>
            <w:tcW w:w="1420" w:type="dxa"/>
          </w:tcPr>
          <w:p w14:paraId="29731E31" w14:textId="77777777" w:rsidR="000479E8" w:rsidRPr="001E71EC" w:rsidRDefault="000479E8" w:rsidP="000479E8">
            <w:pPr>
              <w:jc w:val="center"/>
              <w:rPr>
                <w:rFonts w:ascii="Arial" w:hAnsi="Arial" w:cs="Arial"/>
                <w:sz w:val="16"/>
                <w:szCs w:val="16"/>
              </w:rPr>
            </w:pPr>
          </w:p>
        </w:tc>
      </w:tr>
      <w:tr w:rsidR="00F96BBD" w:rsidRPr="001E71EC" w14:paraId="11808DDF" w14:textId="77777777" w:rsidTr="00F96BBD">
        <w:trPr>
          <w:trHeight w:val="246"/>
          <w:jc w:val="center"/>
        </w:trPr>
        <w:tc>
          <w:tcPr>
            <w:tcW w:w="1597" w:type="dxa"/>
          </w:tcPr>
          <w:p w14:paraId="40865E47" w14:textId="598717EF" w:rsidR="00F96BBD" w:rsidRPr="001E71EC" w:rsidRDefault="00F96BBD" w:rsidP="00F96BBD">
            <w:pPr>
              <w:pStyle w:val="aff"/>
              <w:numPr>
                <w:ilvl w:val="0"/>
                <w:numId w:val="34"/>
              </w:numPr>
              <w:jc w:val="center"/>
              <w:rPr>
                <w:rFonts w:ascii="Arial" w:hAnsi="Arial" w:cs="Arial"/>
                <w:sz w:val="20"/>
                <w:lang w:val="hy-AM"/>
              </w:rPr>
            </w:pPr>
          </w:p>
        </w:tc>
        <w:tc>
          <w:tcPr>
            <w:tcW w:w="1583" w:type="dxa"/>
          </w:tcPr>
          <w:p w14:paraId="58CD65BA" w14:textId="77777777" w:rsidR="00F96BBD" w:rsidRPr="001E71EC" w:rsidRDefault="00F96BBD" w:rsidP="00F96BBD">
            <w:pPr>
              <w:jc w:val="center"/>
              <w:rPr>
                <w:rFonts w:ascii="Arial" w:hAnsi="Arial" w:cs="Arial"/>
                <w:sz w:val="20"/>
                <w:szCs w:val="20"/>
              </w:rPr>
            </w:pPr>
            <w:r w:rsidRPr="001E71EC">
              <w:rPr>
                <w:rFonts w:ascii="Arial" w:hAnsi="Arial" w:cs="Arial"/>
                <w:sz w:val="20"/>
                <w:szCs w:val="20"/>
              </w:rPr>
              <w:t>03221450/2</w:t>
            </w:r>
          </w:p>
          <w:p w14:paraId="6BA8EBF9" w14:textId="77777777" w:rsidR="00F96BBD" w:rsidRPr="001E71EC" w:rsidRDefault="00F96BBD" w:rsidP="00F96BBD">
            <w:pPr>
              <w:jc w:val="center"/>
              <w:rPr>
                <w:rFonts w:ascii="Arial" w:hAnsi="Arial" w:cs="Arial"/>
                <w:sz w:val="20"/>
                <w:szCs w:val="20"/>
              </w:rPr>
            </w:pPr>
          </w:p>
        </w:tc>
        <w:tc>
          <w:tcPr>
            <w:tcW w:w="1424" w:type="dxa"/>
          </w:tcPr>
          <w:p w14:paraId="4A71A146" w14:textId="2D1FABE2" w:rsidR="00F96BBD" w:rsidRPr="001E71EC" w:rsidRDefault="00F96BBD" w:rsidP="00F96BBD">
            <w:pPr>
              <w:pStyle w:val="23"/>
              <w:spacing w:line="240" w:lineRule="auto"/>
              <w:ind w:firstLine="0"/>
              <w:rPr>
                <w:rFonts w:ascii="Arial" w:hAnsi="Arial" w:cs="Arial"/>
                <w:sz w:val="22"/>
                <w:szCs w:val="22"/>
                <w:lang w:val="hy-AM"/>
              </w:rPr>
            </w:pPr>
          </w:p>
        </w:tc>
        <w:tc>
          <w:tcPr>
            <w:tcW w:w="1233" w:type="dxa"/>
          </w:tcPr>
          <w:p w14:paraId="0444D0FA" w14:textId="77777777" w:rsidR="00F96BBD" w:rsidRPr="001E71EC" w:rsidRDefault="00F96BBD" w:rsidP="00F96BBD">
            <w:pPr>
              <w:jc w:val="center"/>
              <w:rPr>
                <w:rFonts w:ascii="Arial" w:hAnsi="Arial" w:cs="Arial"/>
                <w:sz w:val="20"/>
              </w:rPr>
            </w:pPr>
          </w:p>
        </w:tc>
        <w:tc>
          <w:tcPr>
            <w:tcW w:w="2169" w:type="dxa"/>
          </w:tcPr>
          <w:p w14:paraId="44F6F4DC" w14:textId="7998A79F" w:rsidR="00F96BBD" w:rsidRPr="001E71EC" w:rsidRDefault="00F96BBD" w:rsidP="00F96BB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Свежий, плоды II группы (менее 71 до 63 мм включительно), ГОСТ 4427-82.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911" w:type="dxa"/>
          </w:tcPr>
          <w:p w14:paraId="511C8006" w14:textId="77777777" w:rsidR="00F96BBD" w:rsidRPr="001E71EC" w:rsidRDefault="00F96BBD" w:rsidP="00F96BBD">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4D6859CB" w14:textId="77777777" w:rsidR="00F96BBD" w:rsidRPr="001E71EC" w:rsidRDefault="00F96BBD" w:rsidP="00F96BBD">
            <w:pPr>
              <w:jc w:val="center"/>
              <w:rPr>
                <w:rFonts w:ascii="Arial" w:hAnsi="Arial" w:cs="Arial"/>
                <w:sz w:val="20"/>
                <w:lang w:val="hy-AM"/>
              </w:rPr>
            </w:pPr>
          </w:p>
        </w:tc>
        <w:tc>
          <w:tcPr>
            <w:tcW w:w="1065" w:type="dxa"/>
          </w:tcPr>
          <w:p w14:paraId="3749A500" w14:textId="77777777" w:rsidR="00F96BBD" w:rsidRPr="001E71EC" w:rsidRDefault="00F96BBD" w:rsidP="00F96BBD">
            <w:pPr>
              <w:jc w:val="center"/>
              <w:rPr>
                <w:rFonts w:ascii="Arial" w:hAnsi="Arial" w:cs="Arial"/>
                <w:sz w:val="20"/>
                <w:lang w:val="hy-AM"/>
              </w:rPr>
            </w:pPr>
          </w:p>
        </w:tc>
        <w:tc>
          <w:tcPr>
            <w:tcW w:w="996" w:type="dxa"/>
          </w:tcPr>
          <w:p w14:paraId="1F4BCC31" w14:textId="63677F70" w:rsidR="00F96BBD" w:rsidRPr="001E71EC" w:rsidRDefault="00F96BBD" w:rsidP="00F96BBD">
            <w:pPr>
              <w:jc w:val="center"/>
              <w:rPr>
                <w:rFonts w:ascii="Arial" w:hAnsi="Arial" w:cs="Arial"/>
                <w:sz w:val="20"/>
              </w:rPr>
            </w:pPr>
            <w:r w:rsidRPr="008260B9">
              <w:t>22</w:t>
            </w:r>
          </w:p>
        </w:tc>
        <w:tc>
          <w:tcPr>
            <w:tcW w:w="1222" w:type="dxa"/>
          </w:tcPr>
          <w:p w14:paraId="39E52973" w14:textId="77777777" w:rsidR="00F96BBD" w:rsidRPr="001E71EC" w:rsidRDefault="00F96BBD" w:rsidP="00F96BBD">
            <w:pPr>
              <w:jc w:val="center"/>
              <w:rPr>
                <w:rFonts w:ascii="Arial" w:hAnsi="Arial" w:cs="Arial"/>
                <w:sz w:val="16"/>
                <w:szCs w:val="16"/>
              </w:rPr>
            </w:pPr>
          </w:p>
        </w:tc>
        <w:tc>
          <w:tcPr>
            <w:tcW w:w="1089" w:type="dxa"/>
          </w:tcPr>
          <w:p w14:paraId="2773FCB7" w14:textId="1490EA65" w:rsidR="00F96BBD" w:rsidRPr="001E71EC" w:rsidRDefault="00F96BBD" w:rsidP="00F96BBD">
            <w:pPr>
              <w:jc w:val="center"/>
              <w:rPr>
                <w:rFonts w:ascii="Arial" w:hAnsi="Arial" w:cs="Arial"/>
                <w:sz w:val="15"/>
                <w:szCs w:val="15"/>
              </w:rPr>
            </w:pPr>
            <w:r w:rsidRPr="008260B9">
              <w:t>22</w:t>
            </w:r>
          </w:p>
        </w:tc>
        <w:tc>
          <w:tcPr>
            <w:tcW w:w="1420" w:type="dxa"/>
          </w:tcPr>
          <w:p w14:paraId="27B2CD73" w14:textId="77777777" w:rsidR="00F96BBD" w:rsidRPr="001E71EC" w:rsidRDefault="00F96BBD" w:rsidP="00F96BBD">
            <w:pPr>
              <w:jc w:val="center"/>
              <w:rPr>
                <w:rFonts w:ascii="Arial" w:hAnsi="Arial" w:cs="Arial"/>
                <w:sz w:val="16"/>
                <w:szCs w:val="16"/>
              </w:rPr>
            </w:pPr>
          </w:p>
        </w:tc>
      </w:tr>
      <w:tr w:rsidR="00F96BBD" w:rsidRPr="001E71EC" w14:paraId="25DFF0E7" w14:textId="77777777" w:rsidTr="00F96BBD">
        <w:trPr>
          <w:trHeight w:val="246"/>
          <w:jc w:val="center"/>
        </w:trPr>
        <w:tc>
          <w:tcPr>
            <w:tcW w:w="1597" w:type="dxa"/>
          </w:tcPr>
          <w:p w14:paraId="0BCF565E" w14:textId="2EAE20A4" w:rsidR="00F96BBD" w:rsidRPr="001E71EC" w:rsidRDefault="00F96BBD" w:rsidP="00F96BBD">
            <w:pPr>
              <w:pStyle w:val="aff"/>
              <w:numPr>
                <w:ilvl w:val="0"/>
                <w:numId w:val="34"/>
              </w:numPr>
              <w:jc w:val="center"/>
              <w:rPr>
                <w:rFonts w:ascii="Arial" w:hAnsi="Arial" w:cs="Arial"/>
                <w:sz w:val="20"/>
                <w:lang w:val="hy-AM"/>
              </w:rPr>
            </w:pPr>
          </w:p>
        </w:tc>
        <w:tc>
          <w:tcPr>
            <w:tcW w:w="1583" w:type="dxa"/>
          </w:tcPr>
          <w:p w14:paraId="2C310A06" w14:textId="4704C28D" w:rsidR="00F96BBD" w:rsidRPr="001E71EC" w:rsidRDefault="00F96BBD" w:rsidP="00F96BBD">
            <w:pPr>
              <w:jc w:val="center"/>
              <w:rPr>
                <w:rFonts w:ascii="Arial" w:hAnsi="Arial" w:cs="Arial"/>
                <w:sz w:val="20"/>
                <w:szCs w:val="20"/>
                <w:lang w:val="hy-AM"/>
              </w:rPr>
            </w:pPr>
            <w:r w:rsidRPr="001E71EC">
              <w:rPr>
                <w:rFonts w:ascii="Arial" w:hAnsi="Arial" w:cs="Arial"/>
                <w:sz w:val="20"/>
                <w:szCs w:val="20"/>
              </w:rPr>
              <w:t>03221</w:t>
            </w:r>
            <w:r w:rsidRPr="001E71EC">
              <w:rPr>
                <w:rFonts w:ascii="Arial" w:hAnsi="Arial" w:cs="Arial"/>
                <w:sz w:val="20"/>
                <w:szCs w:val="20"/>
                <w:lang w:val="hy-AM"/>
              </w:rPr>
              <w:t>122</w:t>
            </w:r>
          </w:p>
        </w:tc>
        <w:tc>
          <w:tcPr>
            <w:tcW w:w="1424" w:type="dxa"/>
          </w:tcPr>
          <w:p w14:paraId="705A52A8" w14:textId="3311CB07" w:rsidR="00F96BBD" w:rsidRPr="001E71EC" w:rsidRDefault="00F96BBD" w:rsidP="00F96BBD">
            <w:pPr>
              <w:pStyle w:val="23"/>
              <w:spacing w:line="240" w:lineRule="auto"/>
              <w:ind w:firstLine="0"/>
              <w:rPr>
                <w:rFonts w:ascii="Arial" w:hAnsi="Arial" w:cs="Arial"/>
                <w:sz w:val="22"/>
                <w:szCs w:val="22"/>
                <w:lang w:val="hy-AM"/>
              </w:rPr>
            </w:pPr>
          </w:p>
        </w:tc>
        <w:tc>
          <w:tcPr>
            <w:tcW w:w="1233" w:type="dxa"/>
          </w:tcPr>
          <w:p w14:paraId="5421E600" w14:textId="77777777" w:rsidR="00F96BBD" w:rsidRPr="001E71EC" w:rsidRDefault="00F96BBD" w:rsidP="00F96BBD">
            <w:pPr>
              <w:jc w:val="center"/>
              <w:rPr>
                <w:rFonts w:ascii="Arial" w:hAnsi="Arial" w:cs="Arial"/>
                <w:sz w:val="20"/>
              </w:rPr>
            </w:pPr>
          </w:p>
        </w:tc>
        <w:tc>
          <w:tcPr>
            <w:tcW w:w="2169" w:type="dxa"/>
          </w:tcPr>
          <w:p w14:paraId="068AB401" w14:textId="70636CC1" w:rsidR="00F96BBD" w:rsidRPr="001E71EC" w:rsidRDefault="00F96BBD" w:rsidP="00F96BB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Свежий, плоды II группы (менее 71 до 63 мм включительно), ГОСТ 4427-82.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911" w:type="dxa"/>
          </w:tcPr>
          <w:p w14:paraId="12284B08" w14:textId="77777777" w:rsidR="00F96BBD" w:rsidRPr="001E71EC" w:rsidRDefault="00F96BBD" w:rsidP="00F96BBD">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2ED31C04" w14:textId="77777777" w:rsidR="00F96BBD" w:rsidRPr="001E71EC" w:rsidRDefault="00F96BBD" w:rsidP="00F96BBD">
            <w:pPr>
              <w:jc w:val="center"/>
              <w:rPr>
                <w:rFonts w:ascii="Arial" w:hAnsi="Arial" w:cs="Arial"/>
                <w:sz w:val="20"/>
                <w:lang w:val="hy-AM"/>
              </w:rPr>
            </w:pPr>
          </w:p>
        </w:tc>
        <w:tc>
          <w:tcPr>
            <w:tcW w:w="1065" w:type="dxa"/>
          </w:tcPr>
          <w:p w14:paraId="73E6A270" w14:textId="77777777" w:rsidR="00F96BBD" w:rsidRPr="001E71EC" w:rsidRDefault="00F96BBD" w:rsidP="00F96BBD">
            <w:pPr>
              <w:jc w:val="center"/>
              <w:rPr>
                <w:rFonts w:ascii="Arial" w:hAnsi="Arial" w:cs="Arial"/>
                <w:sz w:val="20"/>
                <w:lang w:val="hy-AM"/>
              </w:rPr>
            </w:pPr>
          </w:p>
        </w:tc>
        <w:tc>
          <w:tcPr>
            <w:tcW w:w="996" w:type="dxa"/>
          </w:tcPr>
          <w:p w14:paraId="71F28C7C" w14:textId="167CDE17" w:rsidR="00F96BBD" w:rsidRPr="001E71EC" w:rsidRDefault="00F96BBD" w:rsidP="00F96BBD">
            <w:pPr>
              <w:jc w:val="center"/>
              <w:rPr>
                <w:rFonts w:ascii="Arial" w:hAnsi="Arial" w:cs="Arial"/>
                <w:sz w:val="20"/>
              </w:rPr>
            </w:pPr>
            <w:r w:rsidRPr="008260B9">
              <w:t>30</w:t>
            </w:r>
          </w:p>
        </w:tc>
        <w:tc>
          <w:tcPr>
            <w:tcW w:w="1222" w:type="dxa"/>
          </w:tcPr>
          <w:p w14:paraId="01045D2C" w14:textId="77777777" w:rsidR="00F96BBD" w:rsidRPr="001E71EC" w:rsidRDefault="00F96BBD" w:rsidP="00F96BBD">
            <w:pPr>
              <w:jc w:val="center"/>
              <w:rPr>
                <w:rFonts w:ascii="Arial" w:hAnsi="Arial" w:cs="Arial"/>
                <w:sz w:val="16"/>
                <w:szCs w:val="16"/>
              </w:rPr>
            </w:pPr>
          </w:p>
        </w:tc>
        <w:tc>
          <w:tcPr>
            <w:tcW w:w="1089" w:type="dxa"/>
          </w:tcPr>
          <w:p w14:paraId="1F7718A9" w14:textId="4F60D113" w:rsidR="00F96BBD" w:rsidRPr="001E71EC" w:rsidRDefault="00F96BBD" w:rsidP="00F96BBD">
            <w:pPr>
              <w:jc w:val="center"/>
              <w:rPr>
                <w:rFonts w:ascii="Arial" w:hAnsi="Arial" w:cs="Arial"/>
                <w:sz w:val="15"/>
                <w:szCs w:val="15"/>
              </w:rPr>
            </w:pPr>
            <w:r w:rsidRPr="008260B9">
              <w:t>30</w:t>
            </w:r>
          </w:p>
        </w:tc>
        <w:tc>
          <w:tcPr>
            <w:tcW w:w="1420" w:type="dxa"/>
          </w:tcPr>
          <w:p w14:paraId="36F9BD4C" w14:textId="77777777" w:rsidR="00F96BBD" w:rsidRPr="001E71EC" w:rsidRDefault="00F96BBD" w:rsidP="00F96BBD">
            <w:pPr>
              <w:jc w:val="center"/>
              <w:rPr>
                <w:rFonts w:ascii="Arial" w:hAnsi="Arial" w:cs="Arial"/>
                <w:sz w:val="16"/>
                <w:szCs w:val="16"/>
              </w:rPr>
            </w:pPr>
          </w:p>
        </w:tc>
      </w:tr>
      <w:tr w:rsidR="000479E8" w:rsidRPr="001E71EC" w14:paraId="2010E0F8" w14:textId="77777777" w:rsidTr="00F96BBD">
        <w:trPr>
          <w:trHeight w:val="246"/>
          <w:jc w:val="center"/>
        </w:trPr>
        <w:tc>
          <w:tcPr>
            <w:tcW w:w="1597" w:type="dxa"/>
          </w:tcPr>
          <w:p w14:paraId="1B299973" w14:textId="6926EDDF"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3B55B9C6"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03222128/2</w:t>
            </w:r>
          </w:p>
          <w:p w14:paraId="17987D15" w14:textId="77777777" w:rsidR="000479E8" w:rsidRPr="001E71EC" w:rsidRDefault="000479E8" w:rsidP="000479E8">
            <w:pPr>
              <w:jc w:val="center"/>
              <w:rPr>
                <w:rFonts w:ascii="Arial" w:hAnsi="Arial" w:cs="Arial"/>
                <w:sz w:val="20"/>
                <w:szCs w:val="20"/>
              </w:rPr>
            </w:pPr>
          </w:p>
        </w:tc>
        <w:tc>
          <w:tcPr>
            <w:tcW w:w="1424" w:type="dxa"/>
          </w:tcPr>
          <w:p w14:paraId="50033BA9" w14:textId="3F677D8C"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яблоко</w:t>
            </w:r>
          </w:p>
        </w:tc>
        <w:tc>
          <w:tcPr>
            <w:tcW w:w="1233" w:type="dxa"/>
          </w:tcPr>
          <w:p w14:paraId="2714A29B" w14:textId="77777777" w:rsidR="000479E8" w:rsidRPr="001E71EC" w:rsidRDefault="000479E8" w:rsidP="000479E8">
            <w:pPr>
              <w:jc w:val="center"/>
              <w:rPr>
                <w:rFonts w:ascii="Arial" w:hAnsi="Arial" w:cs="Arial"/>
                <w:sz w:val="20"/>
              </w:rPr>
            </w:pPr>
          </w:p>
        </w:tc>
        <w:tc>
          <w:tcPr>
            <w:tcW w:w="2169" w:type="dxa"/>
          </w:tcPr>
          <w:p w14:paraId="1680ACB1" w14:textId="31501AD4"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Диаметр не менее 6 см, свежий, чистый, без механических повреждений, без повреждений вредителями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болезней, плодовая группа I, разные сорта Армении, ГОСТ 21122-75, безопасность </w:t>
            </w:r>
            <w:proofErr w:type="spellStart"/>
            <w:r w:rsidRPr="001E71EC">
              <w:rPr>
                <w:rFonts w:ascii="Sylfaen" w:hAnsi="Sylfaen" w:cs="Sylfaen"/>
                <w:sz w:val="16"/>
                <w:szCs w:val="16"/>
                <w:lang w:eastAsia="en-US" w:bidi="ar-SA"/>
              </w:rPr>
              <w:t>ումը</w:t>
            </w:r>
            <w:proofErr w:type="spellEnd"/>
            <w:r w:rsidRPr="001E71EC">
              <w:rPr>
                <w:rFonts w:ascii="Arial" w:hAnsi="Arial" w:cs="Arial"/>
                <w:sz w:val="16"/>
                <w:szCs w:val="16"/>
                <w:lang w:eastAsia="en-US" w:bidi="ar-SA"/>
              </w:rPr>
              <w:t xml:space="preserve"> Маркировка в соответствии с Постановлением Правительства РА 2006г. Статья 8 Закона РА «О свежих продуктах питания и овощах», утвержденного постановлением № 1913-Н от 21 декабря 2012 года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«О безопасности пищевых продуктов»</w:t>
            </w:r>
          </w:p>
        </w:tc>
        <w:tc>
          <w:tcPr>
            <w:tcW w:w="911" w:type="dxa"/>
          </w:tcPr>
          <w:p w14:paraId="616DCA01"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4BEB820C" w14:textId="77777777" w:rsidR="000479E8" w:rsidRPr="001E71EC" w:rsidRDefault="000479E8" w:rsidP="000479E8">
            <w:pPr>
              <w:jc w:val="center"/>
              <w:rPr>
                <w:rFonts w:ascii="Arial" w:hAnsi="Arial" w:cs="Arial"/>
                <w:sz w:val="20"/>
              </w:rPr>
            </w:pPr>
          </w:p>
        </w:tc>
        <w:tc>
          <w:tcPr>
            <w:tcW w:w="1065" w:type="dxa"/>
          </w:tcPr>
          <w:p w14:paraId="24E8DF9A" w14:textId="77777777" w:rsidR="000479E8" w:rsidRPr="001E71EC" w:rsidRDefault="000479E8" w:rsidP="000479E8">
            <w:pPr>
              <w:jc w:val="center"/>
              <w:rPr>
                <w:rFonts w:ascii="Arial" w:hAnsi="Arial" w:cs="Arial"/>
                <w:sz w:val="20"/>
              </w:rPr>
            </w:pPr>
          </w:p>
        </w:tc>
        <w:tc>
          <w:tcPr>
            <w:tcW w:w="996" w:type="dxa"/>
          </w:tcPr>
          <w:p w14:paraId="14D6D73D" w14:textId="5EA46218" w:rsidR="000479E8" w:rsidRPr="001E71EC" w:rsidRDefault="00FD31C2" w:rsidP="000479E8">
            <w:pPr>
              <w:jc w:val="center"/>
              <w:rPr>
                <w:rFonts w:ascii="Arial" w:hAnsi="Arial" w:cs="Arial"/>
                <w:sz w:val="20"/>
              </w:rPr>
            </w:pPr>
            <w:r w:rsidRPr="001E71EC">
              <w:rPr>
                <w:rFonts w:ascii="Arial" w:hAnsi="Arial" w:cs="Arial"/>
                <w:sz w:val="20"/>
                <w:szCs w:val="20"/>
              </w:rPr>
              <w:t>45</w:t>
            </w:r>
          </w:p>
        </w:tc>
        <w:tc>
          <w:tcPr>
            <w:tcW w:w="1222" w:type="dxa"/>
          </w:tcPr>
          <w:p w14:paraId="110BECCB" w14:textId="77777777" w:rsidR="000479E8" w:rsidRPr="001E71EC" w:rsidRDefault="000479E8" w:rsidP="000479E8">
            <w:pPr>
              <w:jc w:val="center"/>
              <w:rPr>
                <w:rFonts w:ascii="Arial" w:hAnsi="Arial" w:cs="Arial"/>
                <w:sz w:val="16"/>
                <w:szCs w:val="16"/>
              </w:rPr>
            </w:pPr>
          </w:p>
        </w:tc>
        <w:tc>
          <w:tcPr>
            <w:tcW w:w="1089" w:type="dxa"/>
          </w:tcPr>
          <w:p w14:paraId="1187F2FA" w14:textId="77777777" w:rsidR="000479E8" w:rsidRPr="001E71EC" w:rsidRDefault="000479E8" w:rsidP="000479E8">
            <w:pPr>
              <w:jc w:val="center"/>
              <w:rPr>
                <w:rFonts w:ascii="Arial" w:hAnsi="Arial" w:cs="Arial"/>
                <w:sz w:val="15"/>
                <w:szCs w:val="15"/>
              </w:rPr>
            </w:pPr>
          </w:p>
        </w:tc>
        <w:tc>
          <w:tcPr>
            <w:tcW w:w="1420" w:type="dxa"/>
          </w:tcPr>
          <w:p w14:paraId="27812262" w14:textId="77777777" w:rsidR="000479E8" w:rsidRPr="001E71EC" w:rsidRDefault="000479E8" w:rsidP="000479E8">
            <w:pPr>
              <w:jc w:val="center"/>
              <w:rPr>
                <w:rFonts w:ascii="Arial" w:hAnsi="Arial" w:cs="Arial"/>
                <w:sz w:val="16"/>
                <w:szCs w:val="16"/>
              </w:rPr>
            </w:pPr>
          </w:p>
        </w:tc>
      </w:tr>
      <w:tr w:rsidR="000479E8" w:rsidRPr="001E71EC" w14:paraId="16BC460C" w14:textId="77777777" w:rsidTr="00F96BBD">
        <w:trPr>
          <w:trHeight w:val="246"/>
          <w:jc w:val="center"/>
        </w:trPr>
        <w:tc>
          <w:tcPr>
            <w:tcW w:w="1597" w:type="dxa"/>
          </w:tcPr>
          <w:p w14:paraId="42935BFE" w14:textId="158069FE"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2A3CE735" w14:textId="62C4C4BB" w:rsidR="000479E8" w:rsidRPr="001E71EC" w:rsidRDefault="000479E8" w:rsidP="000479E8">
            <w:pPr>
              <w:rPr>
                <w:rFonts w:ascii="Arial" w:hAnsi="Arial" w:cs="Arial"/>
                <w:sz w:val="20"/>
                <w:szCs w:val="20"/>
              </w:rPr>
            </w:pPr>
            <w:r w:rsidRPr="001E71EC">
              <w:rPr>
                <w:rFonts w:ascii="Arial" w:hAnsi="Arial" w:cs="Arial"/>
                <w:sz w:val="20"/>
                <w:szCs w:val="20"/>
                <w:lang w:val="hy-AM"/>
              </w:rPr>
              <w:t>03222134</w:t>
            </w:r>
          </w:p>
        </w:tc>
        <w:tc>
          <w:tcPr>
            <w:tcW w:w="1424" w:type="dxa"/>
          </w:tcPr>
          <w:p w14:paraId="7D7E9E1D" w14:textId="6C8B23AF"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слива</w:t>
            </w:r>
          </w:p>
        </w:tc>
        <w:tc>
          <w:tcPr>
            <w:tcW w:w="1233" w:type="dxa"/>
          </w:tcPr>
          <w:p w14:paraId="7D84B1C5" w14:textId="77777777" w:rsidR="000479E8" w:rsidRPr="001E71EC" w:rsidRDefault="000479E8" w:rsidP="000479E8">
            <w:pPr>
              <w:jc w:val="center"/>
              <w:rPr>
                <w:rFonts w:ascii="Arial" w:hAnsi="Arial" w:cs="Arial"/>
                <w:sz w:val="20"/>
              </w:rPr>
            </w:pPr>
          </w:p>
        </w:tc>
        <w:tc>
          <w:tcPr>
            <w:tcW w:w="2169" w:type="dxa"/>
          </w:tcPr>
          <w:p w14:paraId="5E530900" w14:textId="69221473"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Сливы кг Свежие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сладкие, разных сортов, среднего размера. Никаких травм. ГОСТ 21920-76: Безопасность по версии правительства РА 2006г. Утвержден постановлением N 1913-Н от 21 декабря 2012 г. "Технический регламент свежих фруктов и овощей"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"Статья 8 Закона РА "О безопасности пищевых продуктов"</w:t>
            </w:r>
          </w:p>
        </w:tc>
        <w:tc>
          <w:tcPr>
            <w:tcW w:w="911" w:type="dxa"/>
          </w:tcPr>
          <w:p w14:paraId="328D1DDE"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6ABF9175" w14:textId="77777777" w:rsidR="000479E8" w:rsidRPr="001E71EC" w:rsidRDefault="000479E8" w:rsidP="000479E8">
            <w:pPr>
              <w:jc w:val="center"/>
              <w:rPr>
                <w:rFonts w:ascii="Arial" w:hAnsi="Arial" w:cs="Arial"/>
                <w:sz w:val="20"/>
              </w:rPr>
            </w:pPr>
          </w:p>
        </w:tc>
        <w:tc>
          <w:tcPr>
            <w:tcW w:w="1065" w:type="dxa"/>
          </w:tcPr>
          <w:p w14:paraId="523C1E1A" w14:textId="77777777" w:rsidR="000479E8" w:rsidRPr="001E71EC" w:rsidRDefault="000479E8" w:rsidP="000479E8">
            <w:pPr>
              <w:jc w:val="center"/>
              <w:rPr>
                <w:rFonts w:ascii="Arial" w:hAnsi="Arial" w:cs="Arial"/>
                <w:sz w:val="20"/>
              </w:rPr>
            </w:pPr>
          </w:p>
        </w:tc>
        <w:tc>
          <w:tcPr>
            <w:tcW w:w="996" w:type="dxa"/>
          </w:tcPr>
          <w:p w14:paraId="675BBB29" w14:textId="3C56F687" w:rsidR="000479E8" w:rsidRPr="001E71EC" w:rsidRDefault="00237FA2" w:rsidP="000479E8">
            <w:pPr>
              <w:jc w:val="center"/>
              <w:rPr>
                <w:rFonts w:ascii="Arial" w:hAnsi="Arial" w:cs="Arial"/>
                <w:sz w:val="20"/>
              </w:rPr>
            </w:pPr>
            <w:r w:rsidRPr="001E71EC">
              <w:rPr>
                <w:rFonts w:ascii="Arial" w:hAnsi="Arial" w:cs="Arial"/>
                <w:sz w:val="20"/>
                <w:szCs w:val="20"/>
              </w:rPr>
              <w:t>15</w:t>
            </w:r>
          </w:p>
        </w:tc>
        <w:tc>
          <w:tcPr>
            <w:tcW w:w="1222" w:type="dxa"/>
          </w:tcPr>
          <w:p w14:paraId="45280D6E" w14:textId="77777777" w:rsidR="000479E8" w:rsidRPr="001E71EC" w:rsidRDefault="000479E8" w:rsidP="000479E8">
            <w:pPr>
              <w:jc w:val="center"/>
              <w:rPr>
                <w:rFonts w:ascii="Arial" w:hAnsi="Arial" w:cs="Arial"/>
                <w:sz w:val="16"/>
                <w:szCs w:val="16"/>
              </w:rPr>
            </w:pPr>
          </w:p>
        </w:tc>
        <w:tc>
          <w:tcPr>
            <w:tcW w:w="1089" w:type="dxa"/>
          </w:tcPr>
          <w:p w14:paraId="2C980044" w14:textId="77777777" w:rsidR="000479E8" w:rsidRPr="001E71EC" w:rsidRDefault="000479E8" w:rsidP="000479E8">
            <w:pPr>
              <w:jc w:val="center"/>
              <w:rPr>
                <w:rFonts w:ascii="Arial" w:hAnsi="Arial" w:cs="Arial"/>
                <w:sz w:val="15"/>
                <w:szCs w:val="15"/>
              </w:rPr>
            </w:pPr>
          </w:p>
        </w:tc>
        <w:tc>
          <w:tcPr>
            <w:tcW w:w="1420" w:type="dxa"/>
          </w:tcPr>
          <w:p w14:paraId="5E4EF93B" w14:textId="77777777" w:rsidR="000479E8" w:rsidRPr="001E71EC" w:rsidRDefault="000479E8" w:rsidP="000479E8">
            <w:pPr>
              <w:jc w:val="center"/>
              <w:rPr>
                <w:rFonts w:ascii="Arial" w:hAnsi="Arial" w:cs="Arial"/>
                <w:sz w:val="16"/>
                <w:szCs w:val="16"/>
              </w:rPr>
            </w:pPr>
          </w:p>
        </w:tc>
      </w:tr>
      <w:tr w:rsidR="000479E8" w:rsidRPr="001E71EC" w14:paraId="3B8F66BE" w14:textId="77777777" w:rsidTr="00F96BBD">
        <w:trPr>
          <w:trHeight w:val="246"/>
          <w:jc w:val="center"/>
        </w:trPr>
        <w:tc>
          <w:tcPr>
            <w:tcW w:w="1597" w:type="dxa"/>
          </w:tcPr>
          <w:p w14:paraId="4FD7E644" w14:textId="7A6EF0EA"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28A9A97A" w14:textId="31BC380A" w:rsidR="000479E8" w:rsidRPr="001E71EC" w:rsidRDefault="000479E8" w:rsidP="000479E8">
            <w:pPr>
              <w:jc w:val="center"/>
              <w:rPr>
                <w:rFonts w:ascii="Arial" w:hAnsi="Arial" w:cs="Arial"/>
                <w:sz w:val="20"/>
                <w:szCs w:val="20"/>
              </w:rPr>
            </w:pPr>
            <w:r w:rsidRPr="001E71EC">
              <w:rPr>
                <w:rFonts w:ascii="Arial" w:hAnsi="Arial" w:cs="Arial"/>
                <w:sz w:val="20"/>
                <w:szCs w:val="20"/>
                <w:lang w:val="hy-AM"/>
              </w:rPr>
              <w:t>03222132</w:t>
            </w:r>
          </w:p>
        </w:tc>
        <w:tc>
          <w:tcPr>
            <w:tcW w:w="1424" w:type="dxa"/>
          </w:tcPr>
          <w:p w14:paraId="0FD780F2" w14:textId="55A61416"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персик</w:t>
            </w:r>
          </w:p>
        </w:tc>
        <w:tc>
          <w:tcPr>
            <w:tcW w:w="1233" w:type="dxa"/>
          </w:tcPr>
          <w:p w14:paraId="597A6C4D" w14:textId="77777777" w:rsidR="000479E8" w:rsidRPr="001E71EC" w:rsidRDefault="000479E8" w:rsidP="000479E8">
            <w:pPr>
              <w:jc w:val="center"/>
              <w:rPr>
                <w:rFonts w:ascii="Arial" w:hAnsi="Arial" w:cs="Arial"/>
                <w:sz w:val="20"/>
              </w:rPr>
            </w:pPr>
          </w:p>
        </w:tc>
        <w:tc>
          <w:tcPr>
            <w:tcW w:w="2169" w:type="dxa"/>
          </w:tcPr>
          <w:p w14:paraId="4807E692" w14:textId="5B776D05"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Персики кг Свежие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сладкие, сочные, разных сортов, среднего размера, без повреждений. ГОСТ 21833-76: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по постановлению Правительства РА 2006г. Статья 8 «Технического регламента на свежие фрукты и овощи»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Статья 8 Закона РА «О безопасности пищевых продуктов», утвержденного постановлением от 21 декабря 1913-Н</w:t>
            </w:r>
          </w:p>
        </w:tc>
        <w:tc>
          <w:tcPr>
            <w:tcW w:w="911" w:type="dxa"/>
          </w:tcPr>
          <w:p w14:paraId="7225528B"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1CDC80BB" w14:textId="77777777" w:rsidR="000479E8" w:rsidRPr="001E71EC" w:rsidRDefault="000479E8" w:rsidP="000479E8">
            <w:pPr>
              <w:jc w:val="center"/>
              <w:rPr>
                <w:rFonts w:ascii="Arial" w:hAnsi="Arial" w:cs="Arial"/>
                <w:sz w:val="20"/>
              </w:rPr>
            </w:pPr>
          </w:p>
        </w:tc>
        <w:tc>
          <w:tcPr>
            <w:tcW w:w="1065" w:type="dxa"/>
          </w:tcPr>
          <w:p w14:paraId="52433E81" w14:textId="77777777" w:rsidR="000479E8" w:rsidRPr="001E71EC" w:rsidRDefault="000479E8" w:rsidP="000479E8">
            <w:pPr>
              <w:jc w:val="center"/>
              <w:rPr>
                <w:rFonts w:ascii="Arial" w:hAnsi="Arial" w:cs="Arial"/>
                <w:sz w:val="20"/>
              </w:rPr>
            </w:pPr>
          </w:p>
        </w:tc>
        <w:tc>
          <w:tcPr>
            <w:tcW w:w="996" w:type="dxa"/>
          </w:tcPr>
          <w:p w14:paraId="78C1BA05" w14:textId="05C36E29" w:rsidR="000479E8" w:rsidRPr="001E71EC" w:rsidRDefault="00237FA2" w:rsidP="000479E8">
            <w:pPr>
              <w:jc w:val="center"/>
              <w:rPr>
                <w:rFonts w:ascii="Arial" w:hAnsi="Arial" w:cs="Arial"/>
                <w:sz w:val="20"/>
              </w:rPr>
            </w:pPr>
            <w:r w:rsidRPr="001E71EC">
              <w:rPr>
                <w:rFonts w:ascii="Arial" w:hAnsi="Arial" w:cs="Arial"/>
                <w:sz w:val="20"/>
                <w:szCs w:val="20"/>
              </w:rPr>
              <w:t>15</w:t>
            </w:r>
          </w:p>
        </w:tc>
        <w:tc>
          <w:tcPr>
            <w:tcW w:w="1222" w:type="dxa"/>
          </w:tcPr>
          <w:p w14:paraId="3B0A45E2" w14:textId="77777777" w:rsidR="000479E8" w:rsidRPr="001E71EC" w:rsidRDefault="000479E8" w:rsidP="000479E8">
            <w:pPr>
              <w:jc w:val="center"/>
              <w:rPr>
                <w:rFonts w:ascii="Arial" w:hAnsi="Arial" w:cs="Arial"/>
                <w:sz w:val="16"/>
                <w:szCs w:val="16"/>
              </w:rPr>
            </w:pPr>
          </w:p>
        </w:tc>
        <w:tc>
          <w:tcPr>
            <w:tcW w:w="1089" w:type="dxa"/>
          </w:tcPr>
          <w:p w14:paraId="1427B084" w14:textId="77777777" w:rsidR="000479E8" w:rsidRPr="001E71EC" w:rsidRDefault="000479E8" w:rsidP="000479E8">
            <w:pPr>
              <w:jc w:val="center"/>
              <w:rPr>
                <w:rFonts w:ascii="Arial" w:hAnsi="Arial" w:cs="Arial"/>
                <w:sz w:val="15"/>
                <w:szCs w:val="15"/>
              </w:rPr>
            </w:pPr>
          </w:p>
        </w:tc>
        <w:tc>
          <w:tcPr>
            <w:tcW w:w="1420" w:type="dxa"/>
          </w:tcPr>
          <w:p w14:paraId="51AB8162" w14:textId="77777777" w:rsidR="000479E8" w:rsidRPr="001E71EC" w:rsidRDefault="000479E8" w:rsidP="000479E8">
            <w:pPr>
              <w:jc w:val="center"/>
              <w:rPr>
                <w:rFonts w:ascii="Arial" w:hAnsi="Arial" w:cs="Arial"/>
                <w:sz w:val="16"/>
                <w:szCs w:val="16"/>
              </w:rPr>
            </w:pPr>
          </w:p>
        </w:tc>
      </w:tr>
      <w:tr w:rsidR="000479E8" w:rsidRPr="001E71EC" w14:paraId="16B9899A" w14:textId="77777777" w:rsidTr="00F96BBD">
        <w:trPr>
          <w:trHeight w:val="246"/>
          <w:jc w:val="center"/>
        </w:trPr>
        <w:tc>
          <w:tcPr>
            <w:tcW w:w="1597" w:type="dxa"/>
          </w:tcPr>
          <w:p w14:paraId="07654E36" w14:textId="0D1D3154"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54761029" w14:textId="1CBEA603" w:rsidR="000479E8" w:rsidRPr="001E71EC" w:rsidRDefault="000479E8" w:rsidP="000479E8">
            <w:pPr>
              <w:jc w:val="center"/>
              <w:rPr>
                <w:rFonts w:ascii="Arial" w:hAnsi="Arial" w:cs="Arial"/>
                <w:sz w:val="20"/>
                <w:szCs w:val="20"/>
              </w:rPr>
            </w:pPr>
            <w:r w:rsidRPr="001E71EC">
              <w:rPr>
                <w:rFonts w:ascii="Arial" w:hAnsi="Arial" w:cs="Arial"/>
                <w:sz w:val="20"/>
                <w:szCs w:val="20"/>
                <w:shd w:val="clear" w:color="auto" w:fill="FFFFFF"/>
              </w:rPr>
              <w:t>15332410</w:t>
            </w:r>
          </w:p>
        </w:tc>
        <w:tc>
          <w:tcPr>
            <w:tcW w:w="1424" w:type="dxa"/>
          </w:tcPr>
          <w:p w14:paraId="5056C49E" w14:textId="1F63EE86"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Сухофрукт сливы</w:t>
            </w:r>
          </w:p>
        </w:tc>
        <w:tc>
          <w:tcPr>
            <w:tcW w:w="1233" w:type="dxa"/>
          </w:tcPr>
          <w:p w14:paraId="2BC1C56E" w14:textId="77777777" w:rsidR="000479E8" w:rsidRPr="001E71EC" w:rsidRDefault="000479E8" w:rsidP="000479E8">
            <w:pPr>
              <w:jc w:val="center"/>
              <w:rPr>
                <w:rFonts w:ascii="Arial" w:hAnsi="Arial" w:cs="Arial"/>
                <w:sz w:val="20"/>
              </w:rPr>
            </w:pPr>
          </w:p>
        </w:tc>
        <w:tc>
          <w:tcPr>
            <w:tcW w:w="2169" w:type="dxa"/>
          </w:tcPr>
          <w:p w14:paraId="3117D9E6" w14:textId="0F9E5294"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Изготовлен из местных слив</w:t>
            </w:r>
            <w:proofErr w:type="gramStart"/>
            <w:r w:rsidRPr="001E71EC">
              <w:rPr>
                <w:rFonts w:ascii="Arial" w:hAnsi="Arial" w:cs="Arial"/>
                <w:sz w:val="16"/>
                <w:szCs w:val="16"/>
                <w:lang w:eastAsia="en-US" w:bidi="ar-SA"/>
              </w:rPr>
              <w:t>; Хранят</w:t>
            </w:r>
            <w:proofErr w:type="gramEnd"/>
            <w:r w:rsidRPr="001E71EC">
              <w:rPr>
                <w:rFonts w:ascii="Arial" w:hAnsi="Arial" w:cs="Arial"/>
                <w:sz w:val="16"/>
                <w:szCs w:val="16"/>
                <w:lang w:eastAsia="en-US" w:bidi="ar-SA"/>
              </w:rPr>
              <w:t xml:space="preserve"> при температуре от 5 до 20 С, при влажности не более 70%. Безопасность в соответствии с гигиеническими нормативами N 2-III-4.9-01-2010, а маркировка - статьей 8 Закона РА "О безопасности пищевых продуктов".</w:t>
            </w:r>
          </w:p>
        </w:tc>
        <w:tc>
          <w:tcPr>
            <w:tcW w:w="911" w:type="dxa"/>
          </w:tcPr>
          <w:p w14:paraId="7B0F275D"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0F6620AF" w14:textId="77777777" w:rsidR="000479E8" w:rsidRPr="001E71EC" w:rsidRDefault="000479E8" w:rsidP="000479E8">
            <w:pPr>
              <w:jc w:val="center"/>
              <w:rPr>
                <w:rFonts w:ascii="Arial" w:hAnsi="Arial" w:cs="Arial"/>
                <w:sz w:val="20"/>
                <w:lang w:val="hy-AM"/>
              </w:rPr>
            </w:pPr>
          </w:p>
        </w:tc>
        <w:tc>
          <w:tcPr>
            <w:tcW w:w="1065" w:type="dxa"/>
          </w:tcPr>
          <w:p w14:paraId="5C00A3D4" w14:textId="77777777" w:rsidR="000479E8" w:rsidRPr="001E71EC" w:rsidRDefault="000479E8" w:rsidP="000479E8">
            <w:pPr>
              <w:jc w:val="center"/>
              <w:rPr>
                <w:rFonts w:ascii="Arial" w:hAnsi="Arial" w:cs="Arial"/>
                <w:sz w:val="20"/>
                <w:lang w:val="hy-AM"/>
              </w:rPr>
            </w:pPr>
          </w:p>
        </w:tc>
        <w:tc>
          <w:tcPr>
            <w:tcW w:w="996" w:type="dxa"/>
          </w:tcPr>
          <w:p w14:paraId="1F99D615" w14:textId="7B7DB884" w:rsidR="000479E8" w:rsidRPr="001E71EC" w:rsidRDefault="00237FA2" w:rsidP="000479E8">
            <w:pPr>
              <w:jc w:val="center"/>
              <w:rPr>
                <w:rFonts w:ascii="Arial" w:hAnsi="Arial" w:cs="Arial"/>
                <w:sz w:val="20"/>
              </w:rPr>
            </w:pPr>
            <w:r w:rsidRPr="001E71EC">
              <w:rPr>
                <w:rFonts w:ascii="Arial" w:hAnsi="Arial" w:cs="Arial"/>
                <w:sz w:val="20"/>
                <w:szCs w:val="20"/>
              </w:rPr>
              <w:t>12</w:t>
            </w:r>
          </w:p>
        </w:tc>
        <w:tc>
          <w:tcPr>
            <w:tcW w:w="1222" w:type="dxa"/>
          </w:tcPr>
          <w:p w14:paraId="6BB6A3D7" w14:textId="77777777" w:rsidR="000479E8" w:rsidRPr="001E71EC" w:rsidRDefault="000479E8" w:rsidP="000479E8">
            <w:pPr>
              <w:jc w:val="center"/>
              <w:rPr>
                <w:rFonts w:ascii="Arial" w:hAnsi="Arial" w:cs="Arial"/>
                <w:sz w:val="16"/>
                <w:szCs w:val="16"/>
              </w:rPr>
            </w:pPr>
          </w:p>
        </w:tc>
        <w:tc>
          <w:tcPr>
            <w:tcW w:w="1089" w:type="dxa"/>
          </w:tcPr>
          <w:p w14:paraId="58B8627E" w14:textId="77777777" w:rsidR="000479E8" w:rsidRPr="001E71EC" w:rsidRDefault="000479E8" w:rsidP="000479E8">
            <w:pPr>
              <w:jc w:val="center"/>
              <w:rPr>
                <w:rFonts w:ascii="Arial" w:hAnsi="Arial" w:cs="Arial"/>
                <w:sz w:val="15"/>
                <w:szCs w:val="15"/>
              </w:rPr>
            </w:pPr>
          </w:p>
        </w:tc>
        <w:tc>
          <w:tcPr>
            <w:tcW w:w="1420" w:type="dxa"/>
          </w:tcPr>
          <w:p w14:paraId="34A7717D" w14:textId="77777777" w:rsidR="000479E8" w:rsidRPr="001E71EC" w:rsidRDefault="000479E8" w:rsidP="000479E8">
            <w:pPr>
              <w:jc w:val="center"/>
              <w:rPr>
                <w:rFonts w:ascii="Arial" w:hAnsi="Arial" w:cs="Arial"/>
                <w:sz w:val="16"/>
                <w:szCs w:val="16"/>
              </w:rPr>
            </w:pPr>
          </w:p>
        </w:tc>
      </w:tr>
      <w:tr w:rsidR="000479E8" w:rsidRPr="001E71EC" w14:paraId="04055448" w14:textId="77777777" w:rsidTr="00F96BBD">
        <w:trPr>
          <w:trHeight w:val="246"/>
          <w:jc w:val="center"/>
        </w:trPr>
        <w:tc>
          <w:tcPr>
            <w:tcW w:w="1597" w:type="dxa"/>
          </w:tcPr>
          <w:p w14:paraId="66E08D78" w14:textId="33FA21C8" w:rsidR="000479E8" w:rsidRPr="001E71EC" w:rsidRDefault="000479E8" w:rsidP="00F50523">
            <w:pPr>
              <w:pStyle w:val="aff"/>
              <w:numPr>
                <w:ilvl w:val="0"/>
                <w:numId w:val="34"/>
              </w:numPr>
              <w:jc w:val="center"/>
              <w:rPr>
                <w:rFonts w:ascii="Arial" w:hAnsi="Arial" w:cs="Arial"/>
                <w:sz w:val="20"/>
                <w:lang w:val="hy-AM"/>
              </w:rPr>
            </w:pPr>
          </w:p>
        </w:tc>
        <w:tc>
          <w:tcPr>
            <w:tcW w:w="1583" w:type="dxa"/>
          </w:tcPr>
          <w:p w14:paraId="58F3746A" w14:textId="77777777" w:rsidR="000479E8" w:rsidRPr="001E71EC" w:rsidRDefault="000479E8" w:rsidP="000479E8">
            <w:pPr>
              <w:jc w:val="center"/>
              <w:rPr>
                <w:rFonts w:ascii="Arial" w:hAnsi="Arial" w:cs="Arial"/>
                <w:sz w:val="20"/>
                <w:szCs w:val="20"/>
              </w:rPr>
            </w:pPr>
            <w:r w:rsidRPr="001E71EC">
              <w:rPr>
                <w:rFonts w:ascii="Arial" w:hAnsi="Arial" w:cs="Arial"/>
                <w:sz w:val="20"/>
                <w:szCs w:val="20"/>
              </w:rPr>
              <w:t>15332410</w:t>
            </w:r>
          </w:p>
          <w:p w14:paraId="4C3C5424" w14:textId="77777777" w:rsidR="000479E8" w:rsidRPr="001E71EC" w:rsidRDefault="000479E8" w:rsidP="000479E8">
            <w:pPr>
              <w:jc w:val="center"/>
              <w:rPr>
                <w:rFonts w:ascii="Arial" w:hAnsi="Arial" w:cs="Arial"/>
                <w:sz w:val="20"/>
                <w:szCs w:val="20"/>
              </w:rPr>
            </w:pPr>
          </w:p>
        </w:tc>
        <w:tc>
          <w:tcPr>
            <w:tcW w:w="1424" w:type="dxa"/>
          </w:tcPr>
          <w:p w14:paraId="4174BC8C" w14:textId="56410361" w:rsidR="000479E8" w:rsidRPr="001E71EC" w:rsidRDefault="000479E8" w:rsidP="000479E8">
            <w:pPr>
              <w:pStyle w:val="23"/>
              <w:spacing w:line="240" w:lineRule="auto"/>
              <w:ind w:firstLine="0"/>
              <w:rPr>
                <w:rFonts w:ascii="Arial" w:hAnsi="Arial" w:cs="Arial"/>
                <w:sz w:val="22"/>
                <w:szCs w:val="22"/>
                <w:lang w:val="hy-AM"/>
              </w:rPr>
            </w:pPr>
            <w:r w:rsidRPr="001E71EC">
              <w:rPr>
                <w:rFonts w:ascii="Arial" w:hAnsi="Arial" w:cs="Arial"/>
                <w:sz w:val="22"/>
                <w:szCs w:val="22"/>
                <w:lang w:val="hy-AM"/>
              </w:rPr>
              <w:t>Сухофрукт акбрикосов</w:t>
            </w:r>
          </w:p>
        </w:tc>
        <w:tc>
          <w:tcPr>
            <w:tcW w:w="1233" w:type="dxa"/>
          </w:tcPr>
          <w:p w14:paraId="36722E09" w14:textId="77777777" w:rsidR="000479E8" w:rsidRPr="001E71EC" w:rsidRDefault="000479E8" w:rsidP="000479E8">
            <w:pPr>
              <w:jc w:val="center"/>
              <w:rPr>
                <w:rFonts w:ascii="Arial" w:hAnsi="Arial" w:cs="Arial"/>
                <w:sz w:val="20"/>
              </w:rPr>
            </w:pPr>
          </w:p>
        </w:tc>
        <w:tc>
          <w:tcPr>
            <w:tcW w:w="2169" w:type="dxa"/>
          </w:tcPr>
          <w:p w14:paraId="691700F4" w14:textId="47D2B19C" w:rsidR="000479E8" w:rsidRPr="001E71EC" w:rsidRDefault="000479E8" w:rsidP="00810F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Сделано из абрикоса, местного</w:t>
            </w:r>
            <w:proofErr w:type="gramStart"/>
            <w:r w:rsidRPr="001E71EC">
              <w:rPr>
                <w:rFonts w:ascii="Arial" w:hAnsi="Arial" w:cs="Arial"/>
                <w:sz w:val="16"/>
                <w:szCs w:val="16"/>
                <w:lang w:eastAsia="en-US" w:bidi="ar-SA"/>
              </w:rPr>
              <w:t>; Хранят</w:t>
            </w:r>
            <w:proofErr w:type="gramEnd"/>
            <w:r w:rsidRPr="001E71EC">
              <w:rPr>
                <w:rFonts w:ascii="Arial" w:hAnsi="Arial" w:cs="Arial"/>
                <w:sz w:val="16"/>
                <w:szCs w:val="16"/>
                <w:lang w:eastAsia="en-US" w:bidi="ar-SA"/>
              </w:rPr>
              <w:t xml:space="preserve"> при температуре от 5 до 20 С, при влажности не более 70%. Безопасность в соответствии с гигиеническими нормативами N 2-III-4.9-01-2010, а маркировка - статьей 8 Закона РА "О безопасности пищевых продуктов".</w:t>
            </w:r>
          </w:p>
        </w:tc>
        <w:tc>
          <w:tcPr>
            <w:tcW w:w="911" w:type="dxa"/>
          </w:tcPr>
          <w:p w14:paraId="328C7B31" w14:textId="77777777" w:rsidR="000479E8" w:rsidRPr="001E71EC" w:rsidRDefault="000479E8" w:rsidP="000479E8">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525EC584" w14:textId="77777777" w:rsidR="000479E8" w:rsidRPr="001E71EC" w:rsidRDefault="000479E8" w:rsidP="000479E8">
            <w:pPr>
              <w:jc w:val="center"/>
              <w:rPr>
                <w:rFonts w:ascii="Arial" w:hAnsi="Arial" w:cs="Arial"/>
                <w:sz w:val="20"/>
                <w:lang w:val="hy-AM"/>
              </w:rPr>
            </w:pPr>
          </w:p>
        </w:tc>
        <w:tc>
          <w:tcPr>
            <w:tcW w:w="1065" w:type="dxa"/>
          </w:tcPr>
          <w:p w14:paraId="18CC3412" w14:textId="77777777" w:rsidR="000479E8" w:rsidRPr="001E71EC" w:rsidRDefault="000479E8" w:rsidP="000479E8">
            <w:pPr>
              <w:jc w:val="center"/>
              <w:rPr>
                <w:rFonts w:ascii="Arial" w:hAnsi="Arial" w:cs="Arial"/>
                <w:sz w:val="20"/>
                <w:lang w:val="hy-AM"/>
              </w:rPr>
            </w:pPr>
          </w:p>
        </w:tc>
        <w:tc>
          <w:tcPr>
            <w:tcW w:w="996" w:type="dxa"/>
          </w:tcPr>
          <w:p w14:paraId="6CF64538" w14:textId="3BDA478A" w:rsidR="000479E8" w:rsidRPr="001E71EC" w:rsidRDefault="00237FA2" w:rsidP="000479E8">
            <w:pPr>
              <w:jc w:val="center"/>
              <w:rPr>
                <w:rFonts w:ascii="Arial" w:hAnsi="Arial" w:cs="Arial"/>
                <w:sz w:val="20"/>
              </w:rPr>
            </w:pPr>
            <w:r w:rsidRPr="001E71EC">
              <w:rPr>
                <w:rFonts w:ascii="Arial" w:hAnsi="Arial" w:cs="Arial"/>
                <w:sz w:val="20"/>
                <w:szCs w:val="20"/>
              </w:rPr>
              <w:t>12</w:t>
            </w:r>
          </w:p>
        </w:tc>
        <w:tc>
          <w:tcPr>
            <w:tcW w:w="1222" w:type="dxa"/>
          </w:tcPr>
          <w:p w14:paraId="3ECA5567" w14:textId="77777777" w:rsidR="000479E8" w:rsidRPr="001E71EC" w:rsidRDefault="000479E8" w:rsidP="000479E8">
            <w:pPr>
              <w:jc w:val="center"/>
              <w:rPr>
                <w:rFonts w:ascii="Arial" w:hAnsi="Arial" w:cs="Arial"/>
                <w:sz w:val="16"/>
                <w:szCs w:val="16"/>
              </w:rPr>
            </w:pPr>
          </w:p>
        </w:tc>
        <w:tc>
          <w:tcPr>
            <w:tcW w:w="1089" w:type="dxa"/>
          </w:tcPr>
          <w:p w14:paraId="733B2529" w14:textId="77777777" w:rsidR="000479E8" w:rsidRPr="001E71EC" w:rsidRDefault="000479E8" w:rsidP="000479E8">
            <w:pPr>
              <w:jc w:val="center"/>
              <w:rPr>
                <w:rFonts w:ascii="Arial" w:hAnsi="Arial" w:cs="Arial"/>
                <w:sz w:val="15"/>
                <w:szCs w:val="15"/>
              </w:rPr>
            </w:pPr>
          </w:p>
        </w:tc>
        <w:tc>
          <w:tcPr>
            <w:tcW w:w="1420" w:type="dxa"/>
          </w:tcPr>
          <w:p w14:paraId="3F0D8071" w14:textId="77777777" w:rsidR="000479E8" w:rsidRPr="001E71EC" w:rsidRDefault="000479E8" w:rsidP="000479E8">
            <w:pPr>
              <w:jc w:val="center"/>
              <w:rPr>
                <w:rFonts w:ascii="Arial" w:hAnsi="Arial" w:cs="Arial"/>
                <w:sz w:val="16"/>
                <w:szCs w:val="16"/>
              </w:rPr>
            </w:pPr>
          </w:p>
        </w:tc>
      </w:tr>
      <w:tr w:rsidR="007053FE" w:rsidRPr="001E71EC" w14:paraId="205F3264" w14:textId="77777777" w:rsidTr="00F96BBD">
        <w:trPr>
          <w:trHeight w:val="246"/>
          <w:jc w:val="center"/>
        </w:trPr>
        <w:tc>
          <w:tcPr>
            <w:tcW w:w="1597" w:type="dxa"/>
          </w:tcPr>
          <w:p w14:paraId="5B7F10D7" w14:textId="1DEECD53" w:rsidR="007053FE" w:rsidRPr="001E71EC" w:rsidRDefault="007053FE" w:rsidP="007053FE">
            <w:pPr>
              <w:pStyle w:val="aff"/>
              <w:numPr>
                <w:ilvl w:val="0"/>
                <w:numId w:val="34"/>
              </w:numPr>
              <w:jc w:val="center"/>
              <w:rPr>
                <w:rFonts w:ascii="Arial" w:hAnsi="Arial" w:cs="Arial"/>
                <w:sz w:val="20"/>
                <w:lang w:val="hy-AM"/>
              </w:rPr>
            </w:pPr>
          </w:p>
        </w:tc>
        <w:tc>
          <w:tcPr>
            <w:tcW w:w="1583" w:type="dxa"/>
          </w:tcPr>
          <w:p w14:paraId="0EC5F09C" w14:textId="77777777" w:rsidR="007053FE" w:rsidRPr="001E71EC" w:rsidRDefault="007053FE" w:rsidP="007053FE">
            <w:pPr>
              <w:jc w:val="center"/>
              <w:rPr>
                <w:rFonts w:ascii="Arial" w:hAnsi="Arial" w:cs="Arial"/>
                <w:sz w:val="20"/>
                <w:szCs w:val="20"/>
              </w:rPr>
            </w:pPr>
            <w:r w:rsidRPr="001E71EC">
              <w:rPr>
                <w:rFonts w:ascii="Arial" w:hAnsi="Arial" w:cs="Arial"/>
                <w:sz w:val="20"/>
                <w:szCs w:val="20"/>
              </w:rPr>
              <w:t>03221129</w:t>
            </w:r>
          </w:p>
          <w:p w14:paraId="34B5FB45" w14:textId="3A0C0D9C" w:rsidR="007053FE" w:rsidRPr="001E71EC" w:rsidRDefault="007053FE" w:rsidP="007053FE">
            <w:pPr>
              <w:jc w:val="center"/>
              <w:rPr>
                <w:rFonts w:ascii="Arial" w:hAnsi="Arial" w:cs="Arial"/>
                <w:sz w:val="20"/>
                <w:szCs w:val="20"/>
              </w:rPr>
            </w:pPr>
          </w:p>
        </w:tc>
        <w:tc>
          <w:tcPr>
            <w:tcW w:w="1424" w:type="dxa"/>
          </w:tcPr>
          <w:p w14:paraId="447566E0" w14:textId="1D4FE401" w:rsidR="007053FE" w:rsidRPr="001E71EC" w:rsidRDefault="007053FE" w:rsidP="007053FE">
            <w:pPr>
              <w:pStyle w:val="23"/>
              <w:spacing w:line="240" w:lineRule="auto"/>
              <w:ind w:firstLine="0"/>
              <w:rPr>
                <w:rFonts w:ascii="Arial" w:hAnsi="Arial" w:cs="Arial"/>
                <w:sz w:val="22"/>
                <w:szCs w:val="22"/>
                <w:lang w:val="hy-AM"/>
              </w:rPr>
            </w:pPr>
            <w:r w:rsidRPr="00064953">
              <w:t>Капуста</w:t>
            </w:r>
          </w:p>
        </w:tc>
        <w:tc>
          <w:tcPr>
            <w:tcW w:w="1233" w:type="dxa"/>
          </w:tcPr>
          <w:p w14:paraId="66F86CEC" w14:textId="77777777" w:rsidR="007053FE" w:rsidRPr="001E71EC" w:rsidRDefault="007053FE" w:rsidP="007053FE">
            <w:pPr>
              <w:jc w:val="center"/>
              <w:rPr>
                <w:rFonts w:ascii="Arial" w:hAnsi="Arial" w:cs="Arial"/>
                <w:sz w:val="20"/>
              </w:rPr>
            </w:pPr>
          </w:p>
        </w:tc>
        <w:tc>
          <w:tcPr>
            <w:tcW w:w="2169" w:type="dxa"/>
          </w:tcPr>
          <w:p w14:paraId="7E567DFC" w14:textId="4F025DE2" w:rsidR="007053FE" w:rsidRPr="001E71EC" w:rsidRDefault="007053FE" w:rsidP="007053F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en-US" w:bidi="ar-SA"/>
              </w:rPr>
            </w:pPr>
            <w:r w:rsidRPr="001E71EC">
              <w:rPr>
                <w:rFonts w:ascii="Arial" w:hAnsi="Arial" w:cs="Arial"/>
                <w:sz w:val="16"/>
                <w:szCs w:val="16"/>
                <w:lang w:eastAsia="en-US" w:bidi="ar-SA"/>
              </w:rPr>
              <w:t xml:space="preserve">Свежий, плоды II группы (менее 71 до 63 мм включительно), ГОСТ 4427-82.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911" w:type="dxa"/>
          </w:tcPr>
          <w:p w14:paraId="572C306B" w14:textId="77777777" w:rsidR="007053FE" w:rsidRPr="001E71EC" w:rsidRDefault="007053FE" w:rsidP="007053FE">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554A6D15" w14:textId="77777777" w:rsidR="007053FE" w:rsidRPr="001E71EC" w:rsidRDefault="007053FE" w:rsidP="007053FE">
            <w:pPr>
              <w:jc w:val="center"/>
              <w:rPr>
                <w:rFonts w:ascii="Arial" w:hAnsi="Arial" w:cs="Arial"/>
                <w:sz w:val="20"/>
              </w:rPr>
            </w:pPr>
          </w:p>
        </w:tc>
        <w:tc>
          <w:tcPr>
            <w:tcW w:w="1065" w:type="dxa"/>
          </w:tcPr>
          <w:p w14:paraId="2347B445" w14:textId="77777777" w:rsidR="007053FE" w:rsidRPr="001E71EC" w:rsidRDefault="007053FE" w:rsidP="007053FE">
            <w:pPr>
              <w:jc w:val="center"/>
              <w:rPr>
                <w:rFonts w:ascii="Arial" w:hAnsi="Arial" w:cs="Arial"/>
                <w:sz w:val="20"/>
              </w:rPr>
            </w:pPr>
          </w:p>
        </w:tc>
        <w:tc>
          <w:tcPr>
            <w:tcW w:w="996" w:type="dxa"/>
          </w:tcPr>
          <w:p w14:paraId="10DB754A" w14:textId="130A3453" w:rsidR="007053FE" w:rsidRPr="001E71EC" w:rsidRDefault="007053FE" w:rsidP="007053FE">
            <w:pPr>
              <w:jc w:val="center"/>
              <w:rPr>
                <w:rFonts w:ascii="Arial" w:hAnsi="Arial" w:cs="Arial"/>
                <w:sz w:val="20"/>
              </w:rPr>
            </w:pPr>
            <w:r w:rsidRPr="00585553">
              <w:t>241,055</w:t>
            </w:r>
          </w:p>
        </w:tc>
        <w:tc>
          <w:tcPr>
            <w:tcW w:w="1222" w:type="dxa"/>
          </w:tcPr>
          <w:p w14:paraId="4E2F5087" w14:textId="77777777" w:rsidR="007053FE" w:rsidRPr="001E71EC" w:rsidRDefault="007053FE" w:rsidP="007053FE">
            <w:pPr>
              <w:jc w:val="center"/>
              <w:rPr>
                <w:rFonts w:ascii="Arial" w:hAnsi="Arial" w:cs="Arial"/>
                <w:sz w:val="16"/>
                <w:szCs w:val="16"/>
              </w:rPr>
            </w:pPr>
          </w:p>
        </w:tc>
        <w:tc>
          <w:tcPr>
            <w:tcW w:w="1089" w:type="dxa"/>
          </w:tcPr>
          <w:p w14:paraId="0831312D" w14:textId="7866400F" w:rsidR="007053FE" w:rsidRPr="001E71EC" w:rsidRDefault="007053FE" w:rsidP="007053FE">
            <w:pPr>
              <w:jc w:val="center"/>
              <w:rPr>
                <w:rFonts w:ascii="Arial" w:hAnsi="Arial" w:cs="Arial"/>
                <w:sz w:val="15"/>
                <w:szCs w:val="15"/>
              </w:rPr>
            </w:pPr>
            <w:r w:rsidRPr="00585553">
              <w:t>241․055</w:t>
            </w:r>
          </w:p>
        </w:tc>
        <w:tc>
          <w:tcPr>
            <w:tcW w:w="1420" w:type="dxa"/>
          </w:tcPr>
          <w:p w14:paraId="62382E90" w14:textId="77777777" w:rsidR="007053FE" w:rsidRPr="001E71EC" w:rsidRDefault="007053FE" w:rsidP="007053FE">
            <w:pPr>
              <w:jc w:val="center"/>
              <w:rPr>
                <w:rFonts w:ascii="Arial" w:hAnsi="Arial" w:cs="Arial"/>
                <w:sz w:val="16"/>
                <w:szCs w:val="16"/>
              </w:rPr>
            </w:pPr>
          </w:p>
        </w:tc>
      </w:tr>
      <w:tr w:rsidR="007053FE" w:rsidRPr="001E71EC" w14:paraId="2C9228E4" w14:textId="77777777" w:rsidTr="00F96BBD">
        <w:trPr>
          <w:trHeight w:val="849"/>
          <w:jc w:val="center"/>
        </w:trPr>
        <w:tc>
          <w:tcPr>
            <w:tcW w:w="1597" w:type="dxa"/>
          </w:tcPr>
          <w:p w14:paraId="7F1CE544" w14:textId="6D47B08E" w:rsidR="007053FE" w:rsidRPr="001E71EC" w:rsidRDefault="007053FE" w:rsidP="007053FE">
            <w:pPr>
              <w:pStyle w:val="aff"/>
              <w:numPr>
                <w:ilvl w:val="0"/>
                <w:numId w:val="34"/>
              </w:numPr>
              <w:jc w:val="center"/>
              <w:rPr>
                <w:rFonts w:ascii="Arial" w:hAnsi="Arial" w:cs="Arial"/>
                <w:sz w:val="20"/>
                <w:lang w:val="hy-AM"/>
              </w:rPr>
            </w:pPr>
          </w:p>
        </w:tc>
        <w:tc>
          <w:tcPr>
            <w:tcW w:w="1583" w:type="dxa"/>
          </w:tcPr>
          <w:p w14:paraId="5AAC4BF0" w14:textId="77777777" w:rsidR="007053FE" w:rsidRPr="001E71EC" w:rsidRDefault="007053FE" w:rsidP="007053FE">
            <w:pPr>
              <w:jc w:val="center"/>
              <w:rPr>
                <w:rFonts w:ascii="Arial" w:hAnsi="Arial" w:cs="Arial"/>
                <w:sz w:val="20"/>
                <w:szCs w:val="20"/>
              </w:rPr>
            </w:pPr>
            <w:r w:rsidRPr="001E71EC">
              <w:rPr>
                <w:rFonts w:ascii="Arial" w:hAnsi="Arial" w:cs="Arial"/>
                <w:sz w:val="20"/>
                <w:szCs w:val="20"/>
              </w:rPr>
              <w:t>03221126</w:t>
            </w:r>
          </w:p>
          <w:p w14:paraId="129451B9" w14:textId="7B72F77B" w:rsidR="007053FE" w:rsidRPr="001E71EC" w:rsidRDefault="007053FE" w:rsidP="007053FE">
            <w:pPr>
              <w:jc w:val="center"/>
              <w:rPr>
                <w:rFonts w:ascii="Arial" w:hAnsi="Arial" w:cs="Arial"/>
                <w:sz w:val="20"/>
                <w:szCs w:val="20"/>
                <w:lang w:val="hy-AM"/>
              </w:rPr>
            </w:pPr>
          </w:p>
        </w:tc>
        <w:tc>
          <w:tcPr>
            <w:tcW w:w="1424" w:type="dxa"/>
          </w:tcPr>
          <w:p w14:paraId="5F0FEEF6" w14:textId="1CEABC74" w:rsidR="007053FE" w:rsidRPr="001E71EC" w:rsidRDefault="007053FE" w:rsidP="007053FE">
            <w:pPr>
              <w:pStyle w:val="23"/>
              <w:spacing w:line="240" w:lineRule="auto"/>
              <w:ind w:firstLine="0"/>
              <w:rPr>
                <w:rFonts w:ascii="Arial" w:hAnsi="Arial" w:cs="Arial"/>
                <w:sz w:val="22"/>
                <w:szCs w:val="22"/>
                <w:lang w:val="hy-AM"/>
              </w:rPr>
            </w:pPr>
            <w:r w:rsidRPr="00064953">
              <w:t>Тыква</w:t>
            </w:r>
          </w:p>
        </w:tc>
        <w:tc>
          <w:tcPr>
            <w:tcW w:w="1233" w:type="dxa"/>
          </w:tcPr>
          <w:p w14:paraId="014F3B86" w14:textId="77777777" w:rsidR="007053FE" w:rsidRPr="001E71EC" w:rsidRDefault="007053FE" w:rsidP="007053FE">
            <w:pPr>
              <w:jc w:val="center"/>
              <w:rPr>
                <w:rFonts w:ascii="Arial" w:hAnsi="Arial" w:cs="Arial"/>
                <w:sz w:val="20"/>
              </w:rPr>
            </w:pPr>
          </w:p>
        </w:tc>
        <w:tc>
          <w:tcPr>
            <w:tcW w:w="2169" w:type="dxa"/>
          </w:tcPr>
          <w:p w14:paraId="5B732D9B" w14:textId="19CB1062" w:rsidR="007053FE" w:rsidRPr="001E71EC" w:rsidRDefault="007053FE" w:rsidP="007053F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rPr>
            </w:pPr>
            <w:r w:rsidRPr="001E71EC">
              <w:rPr>
                <w:rFonts w:ascii="Arial" w:hAnsi="Arial" w:cs="Arial"/>
                <w:sz w:val="16"/>
                <w:szCs w:val="16"/>
                <w:lang w:eastAsia="en-US" w:bidi="ar-SA"/>
              </w:rPr>
              <w:t xml:space="preserve">Свежий, плоды II группы (менее 71 до 63 мм включительно), ГОСТ 4427-82. Безопасность </w:t>
            </w:r>
            <w:r w:rsidRPr="001E71EC">
              <w:rPr>
                <w:rFonts w:ascii="Sylfaen" w:hAnsi="Sylfaen" w:cs="Sylfaen"/>
                <w:sz w:val="16"/>
                <w:szCs w:val="16"/>
                <w:lang w:eastAsia="en-US" w:bidi="ar-SA"/>
              </w:rPr>
              <w:t>և</w:t>
            </w:r>
            <w:r w:rsidRPr="001E71EC">
              <w:rPr>
                <w:rFonts w:ascii="Arial" w:hAnsi="Arial" w:cs="Arial"/>
                <w:sz w:val="16"/>
                <w:szCs w:val="16"/>
                <w:lang w:eastAsia="en-US" w:bidi="ar-SA"/>
              </w:rPr>
              <w:t xml:space="preserve"> маркировка по постановлению Правительства РА 2006г. Статья 8 Закона РА «О свежих продуктах питания и овощах», утвержденного постановлением N 1913-Н от 21 декабря 2006 г.</w:t>
            </w:r>
          </w:p>
        </w:tc>
        <w:tc>
          <w:tcPr>
            <w:tcW w:w="911" w:type="dxa"/>
          </w:tcPr>
          <w:p w14:paraId="6CA967D3" w14:textId="77777777" w:rsidR="007053FE" w:rsidRPr="001E71EC" w:rsidRDefault="007053FE" w:rsidP="007053FE">
            <w:pPr>
              <w:jc w:val="center"/>
              <w:rPr>
                <w:rFonts w:ascii="Arial" w:hAnsi="Arial" w:cs="Arial"/>
                <w:sz w:val="20"/>
                <w:lang w:val="hy-AM"/>
              </w:rPr>
            </w:pPr>
            <w:r w:rsidRPr="001E71EC">
              <w:rPr>
                <w:rFonts w:ascii="Arial" w:hAnsi="Arial" w:cs="Arial"/>
                <w:sz w:val="22"/>
                <w:szCs w:val="22"/>
                <w:lang w:val="hy-AM"/>
              </w:rPr>
              <w:t>Кг</w:t>
            </w:r>
          </w:p>
        </w:tc>
        <w:tc>
          <w:tcPr>
            <w:tcW w:w="1362" w:type="dxa"/>
          </w:tcPr>
          <w:p w14:paraId="3A0105A9" w14:textId="77777777" w:rsidR="007053FE" w:rsidRPr="001E71EC" w:rsidRDefault="007053FE" w:rsidP="007053FE">
            <w:pPr>
              <w:jc w:val="center"/>
              <w:rPr>
                <w:rFonts w:ascii="Arial" w:hAnsi="Arial" w:cs="Arial"/>
                <w:sz w:val="20"/>
              </w:rPr>
            </w:pPr>
          </w:p>
        </w:tc>
        <w:tc>
          <w:tcPr>
            <w:tcW w:w="1065" w:type="dxa"/>
          </w:tcPr>
          <w:p w14:paraId="5442EF8C" w14:textId="77777777" w:rsidR="007053FE" w:rsidRPr="001E71EC" w:rsidRDefault="007053FE" w:rsidP="007053FE">
            <w:pPr>
              <w:jc w:val="center"/>
              <w:rPr>
                <w:rFonts w:ascii="Arial" w:hAnsi="Arial" w:cs="Arial"/>
                <w:sz w:val="20"/>
              </w:rPr>
            </w:pPr>
          </w:p>
        </w:tc>
        <w:tc>
          <w:tcPr>
            <w:tcW w:w="996" w:type="dxa"/>
          </w:tcPr>
          <w:p w14:paraId="26ECAED2" w14:textId="7786A784" w:rsidR="007053FE" w:rsidRPr="001E71EC" w:rsidRDefault="007053FE" w:rsidP="007053FE">
            <w:pPr>
              <w:tabs>
                <w:tab w:val="left" w:pos="285"/>
                <w:tab w:val="center" w:pos="388"/>
              </w:tabs>
              <w:jc w:val="center"/>
              <w:rPr>
                <w:rFonts w:ascii="Arial" w:hAnsi="Arial" w:cs="Arial"/>
                <w:sz w:val="20"/>
              </w:rPr>
            </w:pPr>
            <w:r w:rsidRPr="00585553">
              <w:t>20</w:t>
            </w:r>
          </w:p>
        </w:tc>
        <w:tc>
          <w:tcPr>
            <w:tcW w:w="1222" w:type="dxa"/>
          </w:tcPr>
          <w:p w14:paraId="60FB6369" w14:textId="77777777" w:rsidR="007053FE" w:rsidRPr="001E71EC" w:rsidRDefault="007053FE" w:rsidP="007053FE">
            <w:pPr>
              <w:jc w:val="center"/>
              <w:rPr>
                <w:rFonts w:ascii="Arial" w:hAnsi="Arial" w:cs="Arial"/>
                <w:sz w:val="16"/>
                <w:szCs w:val="16"/>
              </w:rPr>
            </w:pPr>
          </w:p>
        </w:tc>
        <w:tc>
          <w:tcPr>
            <w:tcW w:w="1089" w:type="dxa"/>
          </w:tcPr>
          <w:p w14:paraId="2721AB08" w14:textId="03D559E9" w:rsidR="007053FE" w:rsidRPr="001E71EC" w:rsidRDefault="007053FE" w:rsidP="007053FE">
            <w:pPr>
              <w:jc w:val="center"/>
              <w:rPr>
                <w:rFonts w:ascii="Arial" w:hAnsi="Arial" w:cs="Arial"/>
                <w:sz w:val="15"/>
                <w:szCs w:val="15"/>
              </w:rPr>
            </w:pPr>
            <w:r w:rsidRPr="00585553">
              <w:t>20</w:t>
            </w:r>
          </w:p>
        </w:tc>
        <w:tc>
          <w:tcPr>
            <w:tcW w:w="1420" w:type="dxa"/>
          </w:tcPr>
          <w:p w14:paraId="51AB1D5C" w14:textId="77777777" w:rsidR="007053FE" w:rsidRPr="001E71EC" w:rsidRDefault="007053FE" w:rsidP="007053FE">
            <w:pPr>
              <w:jc w:val="center"/>
              <w:rPr>
                <w:rFonts w:ascii="Arial" w:hAnsi="Arial" w:cs="Arial"/>
                <w:sz w:val="16"/>
                <w:szCs w:val="16"/>
              </w:rPr>
            </w:pPr>
          </w:p>
        </w:tc>
      </w:tr>
    </w:tbl>
    <w:p w14:paraId="7E377DD4" w14:textId="77777777" w:rsidR="00F954E8" w:rsidRDefault="00F954E8" w:rsidP="00B46D58">
      <w:pPr>
        <w:widowControl w:val="0"/>
        <w:jc w:val="both"/>
        <w:rPr>
          <w:rFonts w:ascii="GHEA Grapalat" w:hAnsi="GHEA Grapalat"/>
        </w:rPr>
      </w:pPr>
    </w:p>
    <w:p w14:paraId="31E32767" w14:textId="77777777" w:rsidR="003A585B" w:rsidRPr="00FC6E8E" w:rsidRDefault="003A585B" w:rsidP="003A585B">
      <w:pPr>
        <w:widowControl w:val="0"/>
        <w:jc w:val="both"/>
        <w:rPr>
          <w:rFonts w:ascii="GHEA Grapalat" w:hAnsi="GHEA Grapalat"/>
          <w:b/>
          <w:sz w:val="18"/>
          <w:szCs w:val="18"/>
        </w:rPr>
      </w:pPr>
      <w:r w:rsidRPr="00FC6E8E">
        <w:rPr>
          <w:rFonts w:ascii="GHEA Grapalat" w:hAnsi="GHEA Grapalat"/>
          <w:b/>
          <w:sz w:val="18"/>
          <w:szCs w:val="18"/>
        </w:rPr>
        <w:t>Требование</w:t>
      </w:r>
      <w:proofErr w:type="gramStart"/>
      <w:r w:rsidRPr="00FC6E8E">
        <w:rPr>
          <w:rFonts w:ascii="GHEA Grapalat" w:hAnsi="GHEA Grapalat"/>
          <w:b/>
          <w:sz w:val="18"/>
          <w:szCs w:val="18"/>
        </w:rPr>
        <w:t>: Перед</w:t>
      </w:r>
      <w:proofErr w:type="gramEnd"/>
      <w:r w:rsidRPr="00FC6E8E">
        <w:rPr>
          <w:rFonts w:ascii="GHEA Grapalat" w:hAnsi="GHEA Grapalat"/>
          <w:b/>
          <w:sz w:val="18"/>
          <w:szCs w:val="18"/>
        </w:rPr>
        <w:t xml:space="preserve"> доставкой каждой партии по запросу покупателя продавец должен представить покупателю соответствие качества продукции и технических характеристик экспертной организации, предоставленной в данной партии, и Государственной службы безопасности пищевых продуктов Республики Армения. Вся продукция должна иметь сертификат качества.</w:t>
      </w:r>
    </w:p>
    <w:p w14:paraId="726B57C8" w14:textId="77777777" w:rsidR="003A585B" w:rsidRDefault="003A585B" w:rsidP="003A585B">
      <w:pPr>
        <w:pStyle w:val="af2"/>
        <w:widowControl w:val="0"/>
        <w:jc w:val="both"/>
        <w:rPr>
          <w:rFonts w:ascii="GHEA Grapalat" w:hAnsi="GHEA Grapalat"/>
          <w:i/>
        </w:rPr>
      </w:pPr>
    </w:p>
    <w:p w14:paraId="1B138ACB" w14:textId="77777777" w:rsidR="003A585B" w:rsidRPr="00FC6E8E" w:rsidRDefault="003A585B" w:rsidP="003A585B">
      <w:pPr>
        <w:pStyle w:val="af2"/>
        <w:widowControl w:val="0"/>
        <w:jc w:val="both"/>
        <w:rPr>
          <w:rFonts w:ascii="GHEA Grapalat" w:hAnsi="GHEA Grapalat"/>
          <w:i/>
          <w:sz w:val="16"/>
          <w:szCs w:val="16"/>
        </w:rPr>
      </w:pPr>
      <w:r w:rsidRPr="00FC6E8E">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14:paraId="57C06064" w14:textId="77777777" w:rsidR="003A585B" w:rsidRPr="00FC6E8E" w:rsidRDefault="003A585B" w:rsidP="003A585B">
      <w:pPr>
        <w:pStyle w:val="af2"/>
        <w:widowControl w:val="0"/>
        <w:jc w:val="both"/>
        <w:rPr>
          <w:rFonts w:ascii="GHEA Grapalat" w:hAnsi="GHEA Grapalat"/>
          <w:i/>
          <w:sz w:val="16"/>
          <w:szCs w:val="16"/>
        </w:rPr>
      </w:pPr>
      <w:r w:rsidRPr="00FC6E8E">
        <w:rPr>
          <w:rFonts w:ascii="GHEA Grapalat" w:hAnsi="GHEA Grapalat"/>
          <w:i/>
          <w:sz w:val="16"/>
          <w:szCs w:val="16"/>
        </w:rPr>
        <w:t>*</w:t>
      </w:r>
      <w:proofErr w:type="gramStart"/>
      <w:r w:rsidRPr="00FC6E8E">
        <w:rPr>
          <w:rFonts w:ascii="GHEA Grapalat" w:hAnsi="GHEA Grapalat"/>
          <w:i/>
          <w:sz w:val="16"/>
          <w:szCs w:val="16"/>
        </w:rPr>
        <w:t>*  Если</w:t>
      </w:r>
      <w:proofErr w:type="gramEnd"/>
      <w:r w:rsidRPr="00FC6E8E">
        <w:rPr>
          <w:rFonts w:ascii="GHEA Grapalat" w:hAnsi="GHEA Grapalat"/>
          <w:i/>
          <w:sz w:val="16"/>
          <w:szCs w:val="16"/>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0A3EC395" w14:textId="77777777" w:rsidR="003A585B" w:rsidRPr="00FC6E8E" w:rsidRDefault="003A585B" w:rsidP="003A585B">
      <w:pPr>
        <w:pStyle w:val="af2"/>
        <w:widowControl w:val="0"/>
        <w:jc w:val="both"/>
        <w:rPr>
          <w:rFonts w:ascii="GHEA Grapalat" w:hAnsi="GHEA Grapalat"/>
          <w:i/>
          <w:sz w:val="16"/>
          <w:szCs w:val="16"/>
        </w:rPr>
      </w:pPr>
      <w:r w:rsidRPr="00FC6E8E">
        <w:rPr>
          <w:rFonts w:ascii="GHEA Grapalat" w:hAnsi="GHEA Grapalat"/>
          <w:i/>
          <w:sz w:val="16"/>
          <w:szCs w:val="16"/>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24E1EA25" w14:textId="77777777" w:rsidR="003A585B" w:rsidRPr="00FC6E8E" w:rsidRDefault="003A585B" w:rsidP="003A585B">
      <w:pPr>
        <w:pStyle w:val="af2"/>
        <w:widowControl w:val="0"/>
        <w:jc w:val="both"/>
        <w:rPr>
          <w:rFonts w:ascii="GHEA Grapalat" w:hAnsi="GHEA Grapalat"/>
          <w:i/>
          <w:sz w:val="16"/>
          <w:szCs w:val="16"/>
        </w:rPr>
      </w:pPr>
      <w:r w:rsidRPr="00FC6E8E">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09E05E11" w14:textId="77777777" w:rsidR="003A585B" w:rsidRPr="00FC6E8E" w:rsidRDefault="003A585B" w:rsidP="003A585B">
      <w:pPr>
        <w:widowControl w:val="0"/>
        <w:jc w:val="both"/>
        <w:rPr>
          <w:rFonts w:ascii="GHEA Grapalat" w:hAnsi="GHEA Grapalat"/>
          <w:i/>
          <w:sz w:val="16"/>
          <w:szCs w:val="16"/>
        </w:rPr>
      </w:pPr>
    </w:p>
    <w:p w14:paraId="7F8576BB" w14:textId="77777777" w:rsidR="003A585B" w:rsidRPr="00FC6E8E" w:rsidRDefault="003A585B" w:rsidP="003A585B">
      <w:pPr>
        <w:widowControl w:val="0"/>
        <w:jc w:val="both"/>
        <w:rPr>
          <w:rFonts w:ascii="GHEA Grapalat" w:hAnsi="GHEA Grapalat"/>
          <w:b/>
          <w:sz w:val="18"/>
          <w:szCs w:val="18"/>
        </w:rPr>
      </w:pPr>
      <w:r w:rsidRPr="00FC6E8E">
        <w:rPr>
          <w:rFonts w:ascii="GHEA Grapalat" w:hAnsi="GHEA Grapalat"/>
          <w:b/>
          <w:sz w:val="18"/>
          <w:szCs w:val="18"/>
        </w:rPr>
        <w:t xml:space="preserve">В соответствии со статьей 13 (5) Закона РА о закупках, если характеристики какого-либо предмета закупки включают требование или ссылку на товарный знак, торговое наименование, патент, эскиз или модель, страну происхождения или конкретный источник или </w:t>
      </w:r>
      <w:proofErr w:type="gramStart"/>
      <w:r w:rsidRPr="00FC6E8E">
        <w:rPr>
          <w:rFonts w:ascii="GHEA Grapalat" w:hAnsi="GHEA Grapalat"/>
          <w:b/>
          <w:sz w:val="18"/>
          <w:szCs w:val="18"/>
        </w:rPr>
        <w:t>изготовителя ,</w:t>
      </w:r>
      <w:proofErr w:type="gramEnd"/>
      <w:r w:rsidRPr="00FC6E8E">
        <w:rPr>
          <w:rFonts w:ascii="GHEA Grapalat" w:hAnsi="GHEA Grapalat"/>
          <w:b/>
          <w:sz w:val="18"/>
          <w:szCs w:val="18"/>
        </w:rPr>
        <w:t xml:space="preserve"> в этом случае участники могут подать эквивалент предмета, который будет приобретен, одновременно представляя заявку с атрибутами предмета, который должен быть приобретен.</w:t>
      </w:r>
    </w:p>
    <w:p w14:paraId="3E28EBDB" w14:textId="77777777" w:rsidR="003A585B" w:rsidRDefault="003A585B" w:rsidP="00B46D58">
      <w:pPr>
        <w:widowControl w:val="0"/>
        <w:jc w:val="both"/>
        <w:rPr>
          <w:rFonts w:ascii="GHEA Grapalat" w:hAnsi="GHEA Grapalat"/>
        </w:rPr>
      </w:pPr>
    </w:p>
    <w:p w14:paraId="42ECF737" w14:textId="77777777" w:rsidR="003A585B" w:rsidRDefault="003A585B" w:rsidP="00B46D58">
      <w:pPr>
        <w:widowControl w:val="0"/>
        <w:jc w:val="both"/>
        <w:rPr>
          <w:rFonts w:ascii="GHEA Grapalat" w:hAnsi="GHEA Grapalat"/>
        </w:rPr>
      </w:pPr>
    </w:p>
    <w:p w14:paraId="17D4DDD6" w14:textId="77777777" w:rsidR="003A585B" w:rsidRDefault="003A585B" w:rsidP="00B46D58">
      <w:pPr>
        <w:widowControl w:val="0"/>
        <w:jc w:val="both"/>
        <w:rPr>
          <w:rFonts w:ascii="GHEA Grapalat" w:hAnsi="GHEA Grapalat"/>
        </w:rPr>
      </w:pPr>
    </w:p>
    <w:p w14:paraId="5C4F20F3" w14:textId="77777777" w:rsidR="003A585B" w:rsidRPr="00B138F3" w:rsidRDefault="003A585B"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D5A763F" w14:textId="77777777" w:rsidTr="00E22E51">
        <w:trPr>
          <w:jc w:val="center"/>
        </w:trPr>
        <w:tc>
          <w:tcPr>
            <w:tcW w:w="4536" w:type="dxa"/>
          </w:tcPr>
          <w:p w14:paraId="62AFEBAF"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11F17783"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77829562"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7A9C4AA"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76EA9588" w14:textId="77777777" w:rsidR="00071D1C" w:rsidRPr="00B138F3" w:rsidRDefault="00071D1C" w:rsidP="00B46D58">
            <w:pPr>
              <w:widowControl w:val="0"/>
              <w:jc w:val="center"/>
              <w:rPr>
                <w:rFonts w:ascii="GHEA Grapalat" w:hAnsi="GHEA Grapalat"/>
              </w:rPr>
            </w:pPr>
          </w:p>
        </w:tc>
        <w:tc>
          <w:tcPr>
            <w:tcW w:w="4343" w:type="dxa"/>
          </w:tcPr>
          <w:p w14:paraId="2077723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2164E8A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373EAF4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AD80C3D"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227732EB"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51E927A7" w14:textId="3955CEF2"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104FB4">
        <w:rPr>
          <w:rFonts w:ascii="GHEA Grapalat" w:hAnsi="GHEA Grapalat"/>
          <w:i/>
        </w:rPr>
        <w:t>22</w:t>
      </w:r>
      <w:r w:rsidRPr="00B138F3">
        <w:rPr>
          <w:rFonts w:ascii="GHEA Grapalat" w:hAnsi="GHEA Grapalat"/>
          <w:i/>
        </w:rPr>
        <w:t>г.</w:t>
      </w:r>
    </w:p>
    <w:p w14:paraId="78A31A0A"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3"/>
        <w:t>*</w:t>
      </w:r>
    </w:p>
    <w:p w14:paraId="242AF2D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7"/>
        <w:gridCol w:w="1649"/>
        <w:gridCol w:w="1460"/>
        <w:gridCol w:w="804"/>
        <w:gridCol w:w="869"/>
        <w:gridCol w:w="655"/>
        <w:gridCol w:w="739"/>
        <w:gridCol w:w="628"/>
        <w:gridCol w:w="663"/>
        <w:gridCol w:w="752"/>
        <w:gridCol w:w="783"/>
        <w:gridCol w:w="953"/>
        <w:gridCol w:w="792"/>
        <w:gridCol w:w="773"/>
        <w:gridCol w:w="837"/>
        <w:gridCol w:w="783"/>
      </w:tblGrid>
      <w:tr w:rsidR="00B138F3" w:rsidRPr="004654C0" w14:paraId="2654CC7A" w14:textId="77777777" w:rsidTr="00936CF4">
        <w:trPr>
          <w:trHeight w:val="305"/>
          <w:jc w:val="center"/>
        </w:trPr>
        <w:tc>
          <w:tcPr>
            <w:tcW w:w="14737" w:type="dxa"/>
            <w:gridSpan w:val="16"/>
          </w:tcPr>
          <w:p w14:paraId="1EB1CEBC" w14:textId="77777777" w:rsidR="00071D1C" w:rsidRPr="004654C0" w:rsidRDefault="00071D1C" w:rsidP="00B46D58">
            <w:pPr>
              <w:widowControl w:val="0"/>
              <w:jc w:val="center"/>
              <w:rPr>
                <w:rFonts w:ascii="Arial" w:hAnsi="Arial" w:cs="Arial"/>
                <w:sz w:val="16"/>
                <w:szCs w:val="16"/>
              </w:rPr>
            </w:pPr>
            <w:r w:rsidRPr="004654C0">
              <w:rPr>
                <w:rFonts w:ascii="Arial" w:hAnsi="Arial" w:cs="Arial"/>
                <w:sz w:val="16"/>
                <w:szCs w:val="16"/>
              </w:rPr>
              <w:t>Товар</w:t>
            </w:r>
          </w:p>
        </w:tc>
      </w:tr>
      <w:tr w:rsidR="00B138F3" w:rsidRPr="004654C0" w14:paraId="12E5B5D6" w14:textId="77777777" w:rsidTr="00936CF4">
        <w:trPr>
          <w:trHeight w:val="747"/>
          <w:jc w:val="center"/>
        </w:trPr>
        <w:tc>
          <w:tcPr>
            <w:tcW w:w="1597" w:type="dxa"/>
            <w:vAlign w:val="center"/>
          </w:tcPr>
          <w:p w14:paraId="1E35376B" w14:textId="77777777" w:rsidR="00071D1C" w:rsidRPr="004654C0" w:rsidRDefault="00071D1C" w:rsidP="004654C0">
            <w:pPr>
              <w:widowControl w:val="0"/>
              <w:jc w:val="center"/>
              <w:rPr>
                <w:rFonts w:ascii="Arial" w:hAnsi="Arial" w:cs="Arial"/>
                <w:sz w:val="16"/>
                <w:szCs w:val="16"/>
              </w:rPr>
            </w:pPr>
            <w:r w:rsidRPr="004654C0">
              <w:rPr>
                <w:rFonts w:ascii="Arial" w:hAnsi="Arial" w:cs="Arial"/>
                <w:sz w:val="16"/>
                <w:szCs w:val="16"/>
              </w:rPr>
              <w:t>номер предусмотренного приглашением лота</w:t>
            </w:r>
          </w:p>
        </w:tc>
        <w:tc>
          <w:tcPr>
            <w:tcW w:w="1649" w:type="dxa"/>
            <w:vAlign w:val="center"/>
          </w:tcPr>
          <w:p w14:paraId="7A9BC834" w14:textId="77777777" w:rsidR="00071D1C" w:rsidRPr="004654C0" w:rsidRDefault="00071D1C" w:rsidP="004654C0">
            <w:pPr>
              <w:widowControl w:val="0"/>
              <w:jc w:val="center"/>
              <w:rPr>
                <w:rFonts w:ascii="Arial" w:hAnsi="Arial" w:cs="Arial"/>
                <w:sz w:val="16"/>
                <w:szCs w:val="16"/>
              </w:rPr>
            </w:pPr>
            <w:r w:rsidRPr="004654C0">
              <w:rPr>
                <w:rFonts w:ascii="Arial" w:hAnsi="Arial" w:cs="Arial"/>
                <w:sz w:val="16"/>
                <w:szCs w:val="16"/>
              </w:rPr>
              <w:t>промежуточный код, предусмотренный планом закупок по классификации ЕЗК (CPV)</w:t>
            </w:r>
          </w:p>
        </w:tc>
        <w:tc>
          <w:tcPr>
            <w:tcW w:w="1460" w:type="dxa"/>
            <w:vAlign w:val="center"/>
          </w:tcPr>
          <w:p w14:paraId="455C65E8" w14:textId="77777777" w:rsidR="00071D1C" w:rsidRPr="004654C0" w:rsidRDefault="00071D1C" w:rsidP="004654C0">
            <w:pPr>
              <w:widowControl w:val="0"/>
              <w:jc w:val="center"/>
              <w:rPr>
                <w:rFonts w:ascii="Arial" w:hAnsi="Arial" w:cs="Arial"/>
                <w:sz w:val="16"/>
                <w:szCs w:val="16"/>
              </w:rPr>
            </w:pPr>
            <w:r w:rsidRPr="004654C0">
              <w:rPr>
                <w:rFonts w:ascii="Arial" w:hAnsi="Arial" w:cs="Arial"/>
                <w:sz w:val="16"/>
                <w:szCs w:val="16"/>
              </w:rPr>
              <w:t>наименование</w:t>
            </w:r>
          </w:p>
        </w:tc>
        <w:tc>
          <w:tcPr>
            <w:tcW w:w="10031" w:type="dxa"/>
            <w:gridSpan w:val="13"/>
            <w:vAlign w:val="center"/>
          </w:tcPr>
          <w:p w14:paraId="04BE483B" w14:textId="1D13871C" w:rsidR="00071D1C" w:rsidRPr="004654C0" w:rsidRDefault="00071D1C" w:rsidP="004654C0">
            <w:pPr>
              <w:widowControl w:val="0"/>
              <w:jc w:val="center"/>
              <w:rPr>
                <w:rFonts w:ascii="Arial" w:hAnsi="Arial" w:cs="Arial"/>
                <w:sz w:val="16"/>
                <w:szCs w:val="16"/>
              </w:rPr>
            </w:pPr>
            <w:r w:rsidRPr="004654C0">
              <w:rPr>
                <w:rFonts w:ascii="Arial" w:hAnsi="Arial" w:cs="Arial"/>
                <w:sz w:val="16"/>
                <w:szCs w:val="16"/>
              </w:rPr>
              <w:t>Оплату товара предусматривается произвести в 2</w:t>
            </w:r>
            <w:r w:rsidR="00E67FD5" w:rsidRPr="004654C0">
              <w:rPr>
                <w:rFonts w:ascii="Arial" w:hAnsi="Arial" w:cs="Arial"/>
                <w:sz w:val="16"/>
                <w:szCs w:val="16"/>
              </w:rPr>
              <w:t>0</w:t>
            </w:r>
            <w:r w:rsidR="004654C0" w:rsidRPr="004654C0">
              <w:rPr>
                <w:rFonts w:ascii="Arial" w:hAnsi="Arial" w:cs="Arial"/>
                <w:sz w:val="16"/>
                <w:szCs w:val="16"/>
              </w:rPr>
              <w:t>22</w:t>
            </w:r>
            <w:r w:rsidR="00AA7117" w:rsidRPr="004654C0">
              <w:rPr>
                <w:rFonts w:ascii="Arial" w:hAnsi="Arial" w:cs="Arial"/>
                <w:sz w:val="16"/>
                <w:szCs w:val="16"/>
              </w:rPr>
              <w:t xml:space="preserve"> </w:t>
            </w:r>
            <w:r w:rsidR="00E67FD5" w:rsidRPr="004654C0">
              <w:rPr>
                <w:rFonts w:ascii="Arial" w:hAnsi="Arial" w:cs="Arial"/>
                <w:sz w:val="16"/>
                <w:szCs w:val="16"/>
              </w:rPr>
              <w:t>г., по месяцам, в том числе</w:t>
            </w:r>
            <w:r w:rsidR="00E67FD5" w:rsidRPr="004654C0">
              <w:rPr>
                <w:rStyle w:val="af6"/>
                <w:rFonts w:ascii="Arial" w:hAnsi="Arial" w:cs="Arial"/>
                <w:sz w:val="16"/>
                <w:szCs w:val="16"/>
              </w:rPr>
              <w:footnoteReference w:customMarkFollows="1" w:id="14"/>
              <w:t>**</w:t>
            </w:r>
          </w:p>
        </w:tc>
      </w:tr>
      <w:tr w:rsidR="00C61057" w:rsidRPr="004654C0" w14:paraId="2E69F30C" w14:textId="77777777" w:rsidTr="00936CF4">
        <w:trPr>
          <w:trHeight w:val="594"/>
          <w:jc w:val="center"/>
        </w:trPr>
        <w:tc>
          <w:tcPr>
            <w:tcW w:w="1597" w:type="dxa"/>
          </w:tcPr>
          <w:p w14:paraId="117D8147" w14:textId="77777777" w:rsidR="00071D1C" w:rsidRPr="004654C0" w:rsidRDefault="00071D1C" w:rsidP="00B46D58">
            <w:pPr>
              <w:widowControl w:val="0"/>
              <w:jc w:val="center"/>
              <w:rPr>
                <w:rFonts w:ascii="Arial" w:hAnsi="Arial" w:cs="Arial"/>
                <w:sz w:val="16"/>
                <w:szCs w:val="16"/>
              </w:rPr>
            </w:pPr>
          </w:p>
        </w:tc>
        <w:tc>
          <w:tcPr>
            <w:tcW w:w="1649" w:type="dxa"/>
          </w:tcPr>
          <w:p w14:paraId="16D52C8E" w14:textId="77777777" w:rsidR="00071D1C" w:rsidRPr="004654C0" w:rsidRDefault="00071D1C" w:rsidP="00B46D58">
            <w:pPr>
              <w:widowControl w:val="0"/>
              <w:jc w:val="center"/>
              <w:rPr>
                <w:rFonts w:ascii="Arial" w:hAnsi="Arial" w:cs="Arial"/>
                <w:sz w:val="16"/>
                <w:szCs w:val="16"/>
              </w:rPr>
            </w:pPr>
          </w:p>
        </w:tc>
        <w:tc>
          <w:tcPr>
            <w:tcW w:w="1460" w:type="dxa"/>
          </w:tcPr>
          <w:p w14:paraId="0B1AFA10" w14:textId="77777777" w:rsidR="00071D1C" w:rsidRPr="004654C0" w:rsidRDefault="00071D1C" w:rsidP="00B46D58">
            <w:pPr>
              <w:widowControl w:val="0"/>
              <w:jc w:val="center"/>
              <w:rPr>
                <w:rFonts w:ascii="Arial" w:hAnsi="Arial" w:cs="Arial"/>
                <w:sz w:val="16"/>
                <w:szCs w:val="16"/>
              </w:rPr>
            </w:pPr>
          </w:p>
        </w:tc>
        <w:tc>
          <w:tcPr>
            <w:tcW w:w="804" w:type="dxa"/>
          </w:tcPr>
          <w:p w14:paraId="24F7ED50"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январь</w:t>
            </w:r>
          </w:p>
        </w:tc>
        <w:tc>
          <w:tcPr>
            <w:tcW w:w="869" w:type="dxa"/>
          </w:tcPr>
          <w:p w14:paraId="5657E410"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февраль</w:t>
            </w:r>
          </w:p>
        </w:tc>
        <w:tc>
          <w:tcPr>
            <w:tcW w:w="655" w:type="dxa"/>
          </w:tcPr>
          <w:p w14:paraId="04D51707"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март</w:t>
            </w:r>
          </w:p>
        </w:tc>
        <w:tc>
          <w:tcPr>
            <w:tcW w:w="739" w:type="dxa"/>
          </w:tcPr>
          <w:p w14:paraId="7DE11984"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апрель</w:t>
            </w:r>
          </w:p>
        </w:tc>
        <w:tc>
          <w:tcPr>
            <w:tcW w:w="628" w:type="dxa"/>
          </w:tcPr>
          <w:p w14:paraId="3F9CE313"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май</w:t>
            </w:r>
          </w:p>
        </w:tc>
        <w:tc>
          <w:tcPr>
            <w:tcW w:w="663" w:type="dxa"/>
          </w:tcPr>
          <w:p w14:paraId="00C02F24"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июнь</w:t>
            </w:r>
          </w:p>
        </w:tc>
        <w:tc>
          <w:tcPr>
            <w:tcW w:w="752" w:type="dxa"/>
          </w:tcPr>
          <w:p w14:paraId="67DD2662"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июль</w:t>
            </w:r>
          </w:p>
        </w:tc>
        <w:tc>
          <w:tcPr>
            <w:tcW w:w="783" w:type="dxa"/>
          </w:tcPr>
          <w:p w14:paraId="2A16612F"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август</w:t>
            </w:r>
          </w:p>
        </w:tc>
        <w:tc>
          <w:tcPr>
            <w:tcW w:w="953" w:type="dxa"/>
          </w:tcPr>
          <w:p w14:paraId="379B1660"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сентябрь</w:t>
            </w:r>
          </w:p>
        </w:tc>
        <w:tc>
          <w:tcPr>
            <w:tcW w:w="792" w:type="dxa"/>
          </w:tcPr>
          <w:p w14:paraId="53B63398"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октябрь</w:t>
            </w:r>
          </w:p>
        </w:tc>
        <w:tc>
          <w:tcPr>
            <w:tcW w:w="773" w:type="dxa"/>
          </w:tcPr>
          <w:p w14:paraId="0FE63C71"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ноябрь</w:t>
            </w:r>
          </w:p>
        </w:tc>
        <w:tc>
          <w:tcPr>
            <w:tcW w:w="837" w:type="dxa"/>
          </w:tcPr>
          <w:p w14:paraId="0EA975F3" w14:textId="77777777" w:rsidR="00071D1C" w:rsidRPr="004654C0" w:rsidRDefault="00071D1C" w:rsidP="00B46D58">
            <w:pPr>
              <w:widowControl w:val="0"/>
              <w:ind w:right="-7"/>
              <w:jc w:val="center"/>
              <w:rPr>
                <w:rFonts w:ascii="Arial" w:hAnsi="Arial" w:cs="Arial"/>
                <w:sz w:val="16"/>
                <w:szCs w:val="16"/>
              </w:rPr>
            </w:pPr>
            <w:r w:rsidRPr="004654C0">
              <w:rPr>
                <w:rFonts w:ascii="Arial" w:hAnsi="Arial" w:cs="Arial"/>
                <w:sz w:val="16"/>
                <w:szCs w:val="16"/>
              </w:rPr>
              <w:t>декабрь</w:t>
            </w:r>
          </w:p>
        </w:tc>
        <w:tc>
          <w:tcPr>
            <w:tcW w:w="783" w:type="dxa"/>
          </w:tcPr>
          <w:p w14:paraId="161E95EA" w14:textId="77777777" w:rsidR="00071D1C" w:rsidRPr="004654C0" w:rsidRDefault="00071D1C" w:rsidP="00B46D58">
            <w:pPr>
              <w:widowControl w:val="0"/>
              <w:ind w:right="-1"/>
              <w:jc w:val="center"/>
              <w:rPr>
                <w:rFonts w:ascii="Arial" w:hAnsi="Arial" w:cs="Arial"/>
                <w:sz w:val="16"/>
                <w:szCs w:val="16"/>
                <w:lang w:val="en-US"/>
              </w:rPr>
            </w:pPr>
            <w:r w:rsidRPr="004654C0">
              <w:rPr>
                <w:rFonts w:ascii="Arial" w:hAnsi="Arial" w:cs="Arial"/>
                <w:sz w:val="16"/>
                <w:szCs w:val="16"/>
              </w:rPr>
              <w:t>Всего</w:t>
            </w:r>
          </w:p>
        </w:tc>
      </w:tr>
      <w:tr w:rsidR="00936CF4" w:rsidRPr="00F50523" w14:paraId="596E77C5" w14:textId="77777777" w:rsidTr="00936CF4">
        <w:trPr>
          <w:trHeight w:val="203"/>
          <w:jc w:val="center"/>
        </w:trPr>
        <w:tc>
          <w:tcPr>
            <w:tcW w:w="1597" w:type="dxa"/>
          </w:tcPr>
          <w:p w14:paraId="319DE050" w14:textId="0B7EF013" w:rsidR="00936CF4" w:rsidRPr="00F50523" w:rsidRDefault="00936CF4" w:rsidP="00936CF4">
            <w:pPr>
              <w:pStyle w:val="aff"/>
              <w:widowControl w:val="0"/>
              <w:numPr>
                <w:ilvl w:val="0"/>
                <w:numId w:val="33"/>
              </w:numPr>
              <w:ind w:left="454"/>
              <w:jc w:val="center"/>
              <w:rPr>
                <w:rFonts w:ascii="Arial" w:hAnsi="Arial" w:cs="Arial"/>
                <w:sz w:val="20"/>
                <w:szCs w:val="20"/>
                <w:lang w:val="hy-AM"/>
              </w:rPr>
            </w:pPr>
          </w:p>
        </w:tc>
        <w:tc>
          <w:tcPr>
            <w:tcW w:w="1649" w:type="dxa"/>
          </w:tcPr>
          <w:p w14:paraId="43B04BB9" w14:textId="1CE835D1" w:rsidR="00936CF4" w:rsidRPr="00F50523" w:rsidRDefault="00936CF4" w:rsidP="00936CF4">
            <w:pPr>
              <w:jc w:val="center"/>
              <w:rPr>
                <w:rFonts w:ascii="Arial" w:hAnsi="Arial" w:cs="Arial"/>
                <w:sz w:val="20"/>
                <w:szCs w:val="20"/>
              </w:rPr>
            </w:pPr>
            <w:r w:rsidRPr="00F50523">
              <w:rPr>
                <w:rFonts w:ascii="Arial" w:hAnsi="Arial" w:cs="Arial"/>
                <w:sz w:val="20"/>
                <w:szCs w:val="20"/>
              </w:rPr>
              <w:t>03142500/2</w:t>
            </w:r>
          </w:p>
        </w:tc>
        <w:tc>
          <w:tcPr>
            <w:tcW w:w="1460" w:type="dxa"/>
            <w:vAlign w:val="bottom"/>
          </w:tcPr>
          <w:p w14:paraId="5D55D2B8" w14:textId="7B3252C2"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Яйцо</w:t>
            </w:r>
          </w:p>
        </w:tc>
        <w:tc>
          <w:tcPr>
            <w:tcW w:w="804" w:type="dxa"/>
          </w:tcPr>
          <w:p w14:paraId="4081C6DE" w14:textId="77777777" w:rsidR="00936CF4" w:rsidRPr="00F50523" w:rsidRDefault="00936CF4" w:rsidP="00936CF4">
            <w:pPr>
              <w:widowControl w:val="0"/>
              <w:jc w:val="center"/>
              <w:rPr>
                <w:rFonts w:ascii="Arial" w:hAnsi="Arial" w:cs="Arial"/>
                <w:sz w:val="16"/>
                <w:szCs w:val="16"/>
              </w:rPr>
            </w:pPr>
          </w:p>
        </w:tc>
        <w:tc>
          <w:tcPr>
            <w:tcW w:w="869" w:type="dxa"/>
          </w:tcPr>
          <w:p w14:paraId="4DB70D50" w14:textId="77777777" w:rsidR="00936CF4" w:rsidRPr="00F50523" w:rsidRDefault="00936CF4" w:rsidP="00936CF4">
            <w:pPr>
              <w:widowControl w:val="0"/>
              <w:jc w:val="center"/>
              <w:rPr>
                <w:rFonts w:ascii="Arial" w:hAnsi="Arial" w:cs="Arial"/>
                <w:sz w:val="16"/>
                <w:szCs w:val="16"/>
              </w:rPr>
            </w:pPr>
          </w:p>
        </w:tc>
        <w:tc>
          <w:tcPr>
            <w:tcW w:w="655" w:type="dxa"/>
          </w:tcPr>
          <w:p w14:paraId="028687AA" w14:textId="77777777" w:rsidR="00936CF4" w:rsidRPr="00F50523" w:rsidRDefault="00936CF4" w:rsidP="00936CF4">
            <w:pPr>
              <w:widowControl w:val="0"/>
              <w:jc w:val="center"/>
              <w:rPr>
                <w:rFonts w:ascii="Arial" w:hAnsi="Arial" w:cs="Arial"/>
                <w:sz w:val="16"/>
                <w:szCs w:val="16"/>
              </w:rPr>
            </w:pPr>
          </w:p>
        </w:tc>
        <w:tc>
          <w:tcPr>
            <w:tcW w:w="739" w:type="dxa"/>
          </w:tcPr>
          <w:p w14:paraId="7E0F30D0" w14:textId="77777777" w:rsidR="00936CF4" w:rsidRPr="00F50523" w:rsidRDefault="00936CF4" w:rsidP="00936CF4">
            <w:pPr>
              <w:widowControl w:val="0"/>
              <w:jc w:val="center"/>
              <w:rPr>
                <w:rFonts w:ascii="Arial" w:hAnsi="Arial" w:cs="Arial"/>
                <w:sz w:val="16"/>
                <w:szCs w:val="16"/>
              </w:rPr>
            </w:pPr>
          </w:p>
        </w:tc>
        <w:tc>
          <w:tcPr>
            <w:tcW w:w="628" w:type="dxa"/>
          </w:tcPr>
          <w:p w14:paraId="27D09447" w14:textId="77777777" w:rsidR="00936CF4" w:rsidRPr="00F50523" w:rsidRDefault="00936CF4" w:rsidP="00936CF4">
            <w:pPr>
              <w:widowControl w:val="0"/>
              <w:jc w:val="center"/>
              <w:rPr>
                <w:rFonts w:ascii="Arial" w:hAnsi="Arial" w:cs="Arial"/>
                <w:sz w:val="16"/>
                <w:szCs w:val="16"/>
              </w:rPr>
            </w:pPr>
          </w:p>
        </w:tc>
        <w:tc>
          <w:tcPr>
            <w:tcW w:w="663" w:type="dxa"/>
          </w:tcPr>
          <w:p w14:paraId="07D523D0" w14:textId="77777777" w:rsidR="00936CF4" w:rsidRPr="00F50523" w:rsidRDefault="00936CF4" w:rsidP="00936CF4">
            <w:pPr>
              <w:widowControl w:val="0"/>
              <w:jc w:val="center"/>
              <w:rPr>
                <w:rFonts w:ascii="Arial" w:hAnsi="Arial" w:cs="Arial"/>
                <w:sz w:val="16"/>
                <w:szCs w:val="16"/>
              </w:rPr>
            </w:pPr>
          </w:p>
        </w:tc>
        <w:tc>
          <w:tcPr>
            <w:tcW w:w="752" w:type="dxa"/>
          </w:tcPr>
          <w:p w14:paraId="16CBA8FF" w14:textId="6D683156"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1E1F0E96" w14:textId="28814D39"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287F6311" w14:textId="4FC832F6"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3A083D19" w14:textId="1C7B9F06"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691CAB37" w14:textId="379B3B0E"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0BE15398" w14:textId="5935618D"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5E50B64C" w14:textId="537D5780"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51359F39" w14:textId="77777777" w:rsidTr="00936CF4">
        <w:trPr>
          <w:trHeight w:val="169"/>
          <w:jc w:val="center"/>
        </w:trPr>
        <w:tc>
          <w:tcPr>
            <w:tcW w:w="1597" w:type="dxa"/>
          </w:tcPr>
          <w:p w14:paraId="17395C11" w14:textId="1FCCBF27" w:rsidR="00936CF4" w:rsidRPr="00F50523" w:rsidRDefault="00936CF4" w:rsidP="00936CF4">
            <w:pPr>
              <w:pStyle w:val="aff"/>
              <w:widowControl w:val="0"/>
              <w:numPr>
                <w:ilvl w:val="0"/>
                <w:numId w:val="33"/>
              </w:numPr>
              <w:ind w:left="454"/>
              <w:jc w:val="center"/>
              <w:rPr>
                <w:rFonts w:ascii="Arial" w:hAnsi="Arial" w:cs="Arial"/>
                <w:sz w:val="20"/>
                <w:szCs w:val="20"/>
                <w:lang w:val="hy-AM"/>
              </w:rPr>
            </w:pPr>
          </w:p>
        </w:tc>
        <w:tc>
          <w:tcPr>
            <w:tcW w:w="1649" w:type="dxa"/>
          </w:tcPr>
          <w:p w14:paraId="6F9F6D91" w14:textId="664500AB" w:rsidR="00936CF4" w:rsidRPr="00F50523" w:rsidRDefault="00936CF4" w:rsidP="00936CF4">
            <w:pPr>
              <w:jc w:val="center"/>
              <w:rPr>
                <w:rFonts w:ascii="Arial" w:hAnsi="Arial" w:cs="Arial"/>
                <w:sz w:val="20"/>
                <w:szCs w:val="20"/>
              </w:rPr>
            </w:pPr>
            <w:r w:rsidRPr="00F50523">
              <w:rPr>
                <w:rFonts w:ascii="Arial" w:hAnsi="Arial" w:cs="Arial"/>
                <w:sz w:val="20"/>
                <w:szCs w:val="20"/>
              </w:rPr>
              <w:t>15111120/2</w:t>
            </w:r>
          </w:p>
        </w:tc>
        <w:tc>
          <w:tcPr>
            <w:tcW w:w="1460" w:type="dxa"/>
            <w:vAlign w:val="bottom"/>
          </w:tcPr>
          <w:p w14:paraId="523B38AE" w14:textId="549DC693"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Мясо говядини</w:t>
            </w:r>
          </w:p>
        </w:tc>
        <w:tc>
          <w:tcPr>
            <w:tcW w:w="804" w:type="dxa"/>
          </w:tcPr>
          <w:p w14:paraId="44FA3F5B" w14:textId="77777777" w:rsidR="00936CF4" w:rsidRPr="00F50523" w:rsidRDefault="00936CF4" w:rsidP="00936CF4">
            <w:pPr>
              <w:widowControl w:val="0"/>
              <w:jc w:val="center"/>
              <w:rPr>
                <w:rFonts w:ascii="Arial" w:hAnsi="Arial" w:cs="Arial"/>
                <w:sz w:val="16"/>
                <w:szCs w:val="16"/>
              </w:rPr>
            </w:pPr>
          </w:p>
        </w:tc>
        <w:tc>
          <w:tcPr>
            <w:tcW w:w="869" w:type="dxa"/>
          </w:tcPr>
          <w:p w14:paraId="4F5D5F39" w14:textId="77777777" w:rsidR="00936CF4" w:rsidRPr="00F50523" w:rsidRDefault="00936CF4" w:rsidP="00936CF4">
            <w:pPr>
              <w:widowControl w:val="0"/>
              <w:jc w:val="center"/>
              <w:rPr>
                <w:rFonts w:ascii="Arial" w:hAnsi="Arial" w:cs="Arial"/>
                <w:sz w:val="16"/>
                <w:szCs w:val="16"/>
              </w:rPr>
            </w:pPr>
          </w:p>
        </w:tc>
        <w:tc>
          <w:tcPr>
            <w:tcW w:w="655" w:type="dxa"/>
          </w:tcPr>
          <w:p w14:paraId="4C1AED64" w14:textId="77777777" w:rsidR="00936CF4" w:rsidRPr="00F50523" w:rsidRDefault="00936CF4" w:rsidP="00936CF4">
            <w:pPr>
              <w:widowControl w:val="0"/>
              <w:jc w:val="center"/>
              <w:rPr>
                <w:rFonts w:ascii="Arial" w:hAnsi="Arial" w:cs="Arial"/>
                <w:sz w:val="16"/>
                <w:szCs w:val="16"/>
              </w:rPr>
            </w:pPr>
          </w:p>
        </w:tc>
        <w:tc>
          <w:tcPr>
            <w:tcW w:w="739" w:type="dxa"/>
          </w:tcPr>
          <w:p w14:paraId="4011ED72" w14:textId="77777777" w:rsidR="00936CF4" w:rsidRPr="00F50523" w:rsidRDefault="00936CF4" w:rsidP="00936CF4">
            <w:pPr>
              <w:widowControl w:val="0"/>
              <w:jc w:val="center"/>
              <w:rPr>
                <w:rFonts w:ascii="Arial" w:hAnsi="Arial" w:cs="Arial"/>
                <w:sz w:val="16"/>
                <w:szCs w:val="16"/>
              </w:rPr>
            </w:pPr>
          </w:p>
        </w:tc>
        <w:tc>
          <w:tcPr>
            <w:tcW w:w="628" w:type="dxa"/>
          </w:tcPr>
          <w:p w14:paraId="0ACEF945" w14:textId="77777777" w:rsidR="00936CF4" w:rsidRPr="00F50523" w:rsidRDefault="00936CF4" w:rsidP="00936CF4">
            <w:pPr>
              <w:widowControl w:val="0"/>
              <w:jc w:val="center"/>
              <w:rPr>
                <w:rFonts w:ascii="Arial" w:hAnsi="Arial" w:cs="Arial"/>
                <w:sz w:val="16"/>
                <w:szCs w:val="16"/>
              </w:rPr>
            </w:pPr>
          </w:p>
        </w:tc>
        <w:tc>
          <w:tcPr>
            <w:tcW w:w="663" w:type="dxa"/>
          </w:tcPr>
          <w:p w14:paraId="413D9127" w14:textId="77777777" w:rsidR="00936CF4" w:rsidRPr="00F50523" w:rsidRDefault="00936CF4" w:rsidP="00936CF4">
            <w:pPr>
              <w:widowControl w:val="0"/>
              <w:jc w:val="center"/>
              <w:rPr>
                <w:rFonts w:ascii="Arial" w:hAnsi="Arial" w:cs="Arial"/>
                <w:sz w:val="16"/>
                <w:szCs w:val="16"/>
              </w:rPr>
            </w:pPr>
          </w:p>
        </w:tc>
        <w:tc>
          <w:tcPr>
            <w:tcW w:w="752" w:type="dxa"/>
          </w:tcPr>
          <w:p w14:paraId="71F64AC6" w14:textId="6CEAA054"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109F8452" w14:textId="573E5A25"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52A3F0F7" w14:textId="5CAC07A0"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76600FE4" w14:textId="6CA81552"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5E4E87B3" w14:textId="4658C7F4"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05B8D132" w14:textId="56FBC1B1"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1E3E259C" w14:textId="7B0C459F"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145F1737" w14:textId="77777777" w:rsidTr="00936CF4">
        <w:trPr>
          <w:trHeight w:val="433"/>
          <w:jc w:val="center"/>
        </w:trPr>
        <w:tc>
          <w:tcPr>
            <w:tcW w:w="1597" w:type="dxa"/>
          </w:tcPr>
          <w:p w14:paraId="112A2779" w14:textId="0CCE0221"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3E4D8BE8" w14:textId="5A31642D" w:rsidR="00936CF4" w:rsidRPr="00F50523" w:rsidRDefault="00936CF4" w:rsidP="00936CF4">
            <w:pPr>
              <w:jc w:val="center"/>
              <w:rPr>
                <w:rFonts w:ascii="Arial" w:hAnsi="Arial" w:cs="Arial"/>
                <w:sz w:val="20"/>
                <w:szCs w:val="20"/>
              </w:rPr>
            </w:pPr>
            <w:r w:rsidRPr="00F50523">
              <w:rPr>
                <w:rFonts w:ascii="Arial" w:hAnsi="Arial" w:cs="Arial"/>
                <w:sz w:val="20"/>
                <w:szCs w:val="20"/>
              </w:rPr>
              <w:t>15112150/2</w:t>
            </w:r>
          </w:p>
        </w:tc>
        <w:tc>
          <w:tcPr>
            <w:tcW w:w="1460" w:type="dxa"/>
            <w:vAlign w:val="bottom"/>
          </w:tcPr>
          <w:p w14:paraId="3FFD1122" w14:textId="43D7D709"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Грудка курицы</w:t>
            </w:r>
          </w:p>
        </w:tc>
        <w:tc>
          <w:tcPr>
            <w:tcW w:w="804" w:type="dxa"/>
          </w:tcPr>
          <w:p w14:paraId="6A8714A0" w14:textId="77777777" w:rsidR="00936CF4" w:rsidRPr="00F50523" w:rsidRDefault="00936CF4" w:rsidP="00936CF4">
            <w:pPr>
              <w:widowControl w:val="0"/>
              <w:jc w:val="center"/>
              <w:rPr>
                <w:rFonts w:ascii="Arial" w:hAnsi="Arial" w:cs="Arial"/>
                <w:sz w:val="16"/>
                <w:szCs w:val="16"/>
              </w:rPr>
            </w:pPr>
          </w:p>
        </w:tc>
        <w:tc>
          <w:tcPr>
            <w:tcW w:w="869" w:type="dxa"/>
          </w:tcPr>
          <w:p w14:paraId="5B2F1EB5" w14:textId="77777777" w:rsidR="00936CF4" w:rsidRPr="00F50523" w:rsidRDefault="00936CF4" w:rsidP="00936CF4">
            <w:pPr>
              <w:widowControl w:val="0"/>
              <w:jc w:val="center"/>
              <w:rPr>
                <w:rFonts w:ascii="Arial" w:hAnsi="Arial" w:cs="Arial"/>
                <w:sz w:val="16"/>
                <w:szCs w:val="16"/>
              </w:rPr>
            </w:pPr>
          </w:p>
        </w:tc>
        <w:tc>
          <w:tcPr>
            <w:tcW w:w="655" w:type="dxa"/>
          </w:tcPr>
          <w:p w14:paraId="39B9E4C4" w14:textId="77777777" w:rsidR="00936CF4" w:rsidRPr="00F50523" w:rsidRDefault="00936CF4" w:rsidP="00936CF4">
            <w:pPr>
              <w:widowControl w:val="0"/>
              <w:jc w:val="center"/>
              <w:rPr>
                <w:rFonts w:ascii="Arial" w:hAnsi="Arial" w:cs="Arial"/>
                <w:sz w:val="16"/>
                <w:szCs w:val="16"/>
              </w:rPr>
            </w:pPr>
          </w:p>
        </w:tc>
        <w:tc>
          <w:tcPr>
            <w:tcW w:w="739" w:type="dxa"/>
          </w:tcPr>
          <w:p w14:paraId="2B89F2F8" w14:textId="77777777" w:rsidR="00936CF4" w:rsidRPr="00F50523" w:rsidRDefault="00936CF4" w:rsidP="00936CF4">
            <w:pPr>
              <w:widowControl w:val="0"/>
              <w:jc w:val="center"/>
              <w:rPr>
                <w:rFonts w:ascii="Arial" w:hAnsi="Arial" w:cs="Arial"/>
                <w:sz w:val="16"/>
                <w:szCs w:val="16"/>
              </w:rPr>
            </w:pPr>
          </w:p>
        </w:tc>
        <w:tc>
          <w:tcPr>
            <w:tcW w:w="628" w:type="dxa"/>
          </w:tcPr>
          <w:p w14:paraId="663ADDAC" w14:textId="77777777" w:rsidR="00936CF4" w:rsidRPr="00F50523" w:rsidRDefault="00936CF4" w:rsidP="00936CF4">
            <w:pPr>
              <w:widowControl w:val="0"/>
              <w:jc w:val="center"/>
              <w:rPr>
                <w:rFonts w:ascii="Arial" w:hAnsi="Arial" w:cs="Arial"/>
                <w:sz w:val="16"/>
                <w:szCs w:val="16"/>
              </w:rPr>
            </w:pPr>
          </w:p>
        </w:tc>
        <w:tc>
          <w:tcPr>
            <w:tcW w:w="663" w:type="dxa"/>
          </w:tcPr>
          <w:p w14:paraId="7B56F78E" w14:textId="77777777" w:rsidR="00936CF4" w:rsidRPr="00F50523" w:rsidRDefault="00936CF4" w:rsidP="00936CF4">
            <w:pPr>
              <w:widowControl w:val="0"/>
              <w:jc w:val="center"/>
              <w:rPr>
                <w:rFonts w:ascii="Arial" w:hAnsi="Arial" w:cs="Arial"/>
                <w:sz w:val="16"/>
                <w:szCs w:val="16"/>
              </w:rPr>
            </w:pPr>
          </w:p>
        </w:tc>
        <w:tc>
          <w:tcPr>
            <w:tcW w:w="752" w:type="dxa"/>
          </w:tcPr>
          <w:p w14:paraId="52640E40" w14:textId="17211657"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63839D44" w14:textId="473F7453"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4B3528BF" w14:textId="0A04B712"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51690891" w14:textId="193F37A6"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457A9311" w14:textId="1233E817"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0A68DEB4" w14:textId="6C5B7E77"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7434459A" w14:textId="25AEDDD7"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2F09374E" w14:textId="77777777" w:rsidTr="00936CF4">
        <w:trPr>
          <w:trHeight w:val="193"/>
          <w:jc w:val="center"/>
        </w:trPr>
        <w:tc>
          <w:tcPr>
            <w:tcW w:w="1597" w:type="dxa"/>
          </w:tcPr>
          <w:p w14:paraId="74E6B69B" w14:textId="56345FFD"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3D4363F7" w14:textId="3DF33863" w:rsidR="00936CF4" w:rsidRPr="00F50523" w:rsidRDefault="00936CF4" w:rsidP="00936CF4">
            <w:pPr>
              <w:jc w:val="center"/>
              <w:rPr>
                <w:rFonts w:ascii="Arial" w:hAnsi="Arial" w:cs="Arial"/>
                <w:sz w:val="20"/>
                <w:szCs w:val="20"/>
              </w:rPr>
            </w:pPr>
            <w:r w:rsidRPr="00F50523">
              <w:rPr>
                <w:rFonts w:ascii="Arial" w:hAnsi="Arial" w:cs="Arial"/>
                <w:sz w:val="20"/>
                <w:szCs w:val="20"/>
              </w:rPr>
              <w:t>15331164/2</w:t>
            </w:r>
          </w:p>
        </w:tc>
        <w:tc>
          <w:tcPr>
            <w:tcW w:w="1460" w:type="dxa"/>
            <w:vAlign w:val="center"/>
          </w:tcPr>
          <w:p w14:paraId="5D5EC19C" w14:textId="4A6141BF"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Морковь</w:t>
            </w:r>
          </w:p>
        </w:tc>
        <w:tc>
          <w:tcPr>
            <w:tcW w:w="804" w:type="dxa"/>
          </w:tcPr>
          <w:p w14:paraId="1736776F" w14:textId="77777777" w:rsidR="00936CF4" w:rsidRPr="00F50523" w:rsidRDefault="00936CF4" w:rsidP="00936CF4">
            <w:pPr>
              <w:widowControl w:val="0"/>
              <w:jc w:val="center"/>
              <w:rPr>
                <w:rFonts w:ascii="Arial" w:hAnsi="Arial" w:cs="Arial"/>
                <w:sz w:val="16"/>
                <w:szCs w:val="16"/>
              </w:rPr>
            </w:pPr>
          </w:p>
        </w:tc>
        <w:tc>
          <w:tcPr>
            <w:tcW w:w="869" w:type="dxa"/>
          </w:tcPr>
          <w:p w14:paraId="1F90972C" w14:textId="77777777" w:rsidR="00936CF4" w:rsidRPr="00F50523" w:rsidRDefault="00936CF4" w:rsidP="00936CF4">
            <w:pPr>
              <w:widowControl w:val="0"/>
              <w:jc w:val="center"/>
              <w:rPr>
                <w:rFonts w:ascii="Arial" w:hAnsi="Arial" w:cs="Arial"/>
                <w:sz w:val="16"/>
                <w:szCs w:val="16"/>
              </w:rPr>
            </w:pPr>
          </w:p>
        </w:tc>
        <w:tc>
          <w:tcPr>
            <w:tcW w:w="655" w:type="dxa"/>
          </w:tcPr>
          <w:p w14:paraId="09042F28" w14:textId="77777777" w:rsidR="00936CF4" w:rsidRPr="00F50523" w:rsidRDefault="00936CF4" w:rsidP="00936CF4">
            <w:pPr>
              <w:widowControl w:val="0"/>
              <w:jc w:val="center"/>
              <w:rPr>
                <w:rFonts w:ascii="Arial" w:hAnsi="Arial" w:cs="Arial"/>
                <w:sz w:val="16"/>
                <w:szCs w:val="16"/>
              </w:rPr>
            </w:pPr>
          </w:p>
        </w:tc>
        <w:tc>
          <w:tcPr>
            <w:tcW w:w="739" w:type="dxa"/>
          </w:tcPr>
          <w:p w14:paraId="0091BF8B" w14:textId="77777777" w:rsidR="00936CF4" w:rsidRPr="00F50523" w:rsidRDefault="00936CF4" w:rsidP="00936CF4">
            <w:pPr>
              <w:widowControl w:val="0"/>
              <w:jc w:val="center"/>
              <w:rPr>
                <w:rFonts w:ascii="Arial" w:hAnsi="Arial" w:cs="Arial"/>
                <w:sz w:val="16"/>
                <w:szCs w:val="16"/>
              </w:rPr>
            </w:pPr>
          </w:p>
        </w:tc>
        <w:tc>
          <w:tcPr>
            <w:tcW w:w="628" w:type="dxa"/>
          </w:tcPr>
          <w:p w14:paraId="726DD8D6" w14:textId="77777777" w:rsidR="00936CF4" w:rsidRPr="00F50523" w:rsidRDefault="00936CF4" w:rsidP="00936CF4">
            <w:pPr>
              <w:widowControl w:val="0"/>
              <w:jc w:val="center"/>
              <w:rPr>
                <w:rFonts w:ascii="Arial" w:hAnsi="Arial" w:cs="Arial"/>
                <w:sz w:val="16"/>
                <w:szCs w:val="16"/>
              </w:rPr>
            </w:pPr>
          </w:p>
        </w:tc>
        <w:tc>
          <w:tcPr>
            <w:tcW w:w="663" w:type="dxa"/>
          </w:tcPr>
          <w:p w14:paraId="7B24836C" w14:textId="77777777" w:rsidR="00936CF4" w:rsidRPr="00F50523" w:rsidRDefault="00936CF4" w:rsidP="00936CF4">
            <w:pPr>
              <w:widowControl w:val="0"/>
              <w:jc w:val="center"/>
              <w:rPr>
                <w:rFonts w:ascii="Arial" w:hAnsi="Arial" w:cs="Arial"/>
                <w:sz w:val="16"/>
                <w:szCs w:val="16"/>
              </w:rPr>
            </w:pPr>
          </w:p>
        </w:tc>
        <w:tc>
          <w:tcPr>
            <w:tcW w:w="752" w:type="dxa"/>
          </w:tcPr>
          <w:p w14:paraId="42D2D160" w14:textId="43716200"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2CB7358E" w14:textId="1E487276"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0B8E4EB9" w14:textId="4AF44409"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6D6EC348" w14:textId="752B0177"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4D468436" w14:textId="03508207"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254AEA8E" w14:textId="4298FB4B"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46150262" w14:textId="05EEAAF3"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1E5B608A" w14:textId="77777777" w:rsidTr="00936CF4">
        <w:trPr>
          <w:trHeight w:val="193"/>
          <w:jc w:val="center"/>
        </w:trPr>
        <w:tc>
          <w:tcPr>
            <w:tcW w:w="1597" w:type="dxa"/>
          </w:tcPr>
          <w:p w14:paraId="355FC137" w14:textId="32534900"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27E05C85" w14:textId="4F217D58" w:rsidR="00936CF4" w:rsidRPr="00F50523" w:rsidRDefault="00936CF4" w:rsidP="00936CF4">
            <w:pPr>
              <w:jc w:val="center"/>
              <w:rPr>
                <w:rFonts w:ascii="Arial" w:hAnsi="Arial" w:cs="Arial"/>
                <w:sz w:val="20"/>
                <w:szCs w:val="20"/>
              </w:rPr>
            </w:pPr>
            <w:r w:rsidRPr="00F50523">
              <w:rPr>
                <w:rFonts w:ascii="Arial" w:hAnsi="Arial" w:cs="Arial"/>
                <w:sz w:val="20"/>
                <w:szCs w:val="20"/>
              </w:rPr>
              <w:t>15551600/2</w:t>
            </w:r>
          </w:p>
        </w:tc>
        <w:tc>
          <w:tcPr>
            <w:tcW w:w="1460" w:type="dxa"/>
            <w:vAlign w:val="bottom"/>
          </w:tcPr>
          <w:p w14:paraId="654A271E" w14:textId="10240F30"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Мацони</w:t>
            </w:r>
          </w:p>
        </w:tc>
        <w:tc>
          <w:tcPr>
            <w:tcW w:w="804" w:type="dxa"/>
          </w:tcPr>
          <w:p w14:paraId="68CB8AB4" w14:textId="77777777" w:rsidR="00936CF4" w:rsidRPr="00F50523" w:rsidRDefault="00936CF4" w:rsidP="00936CF4">
            <w:pPr>
              <w:widowControl w:val="0"/>
              <w:jc w:val="center"/>
              <w:rPr>
                <w:rFonts w:ascii="Arial" w:hAnsi="Arial" w:cs="Arial"/>
                <w:sz w:val="16"/>
                <w:szCs w:val="16"/>
              </w:rPr>
            </w:pPr>
          </w:p>
        </w:tc>
        <w:tc>
          <w:tcPr>
            <w:tcW w:w="869" w:type="dxa"/>
          </w:tcPr>
          <w:p w14:paraId="63950F4E" w14:textId="77777777" w:rsidR="00936CF4" w:rsidRPr="00F50523" w:rsidRDefault="00936CF4" w:rsidP="00936CF4">
            <w:pPr>
              <w:widowControl w:val="0"/>
              <w:jc w:val="center"/>
              <w:rPr>
                <w:rFonts w:ascii="Arial" w:hAnsi="Arial" w:cs="Arial"/>
                <w:sz w:val="16"/>
                <w:szCs w:val="16"/>
              </w:rPr>
            </w:pPr>
          </w:p>
        </w:tc>
        <w:tc>
          <w:tcPr>
            <w:tcW w:w="655" w:type="dxa"/>
          </w:tcPr>
          <w:p w14:paraId="6878FD19" w14:textId="77777777" w:rsidR="00936CF4" w:rsidRPr="00F50523" w:rsidRDefault="00936CF4" w:rsidP="00936CF4">
            <w:pPr>
              <w:widowControl w:val="0"/>
              <w:jc w:val="center"/>
              <w:rPr>
                <w:rFonts w:ascii="Arial" w:hAnsi="Arial" w:cs="Arial"/>
                <w:sz w:val="16"/>
                <w:szCs w:val="16"/>
              </w:rPr>
            </w:pPr>
          </w:p>
        </w:tc>
        <w:tc>
          <w:tcPr>
            <w:tcW w:w="739" w:type="dxa"/>
          </w:tcPr>
          <w:p w14:paraId="04929927" w14:textId="77777777" w:rsidR="00936CF4" w:rsidRPr="00F50523" w:rsidRDefault="00936CF4" w:rsidP="00936CF4">
            <w:pPr>
              <w:widowControl w:val="0"/>
              <w:jc w:val="center"/>
              <w:rPr>
                <w:rFonts w:ascii="Arial" w:hAnsi="Arial" w:cs="Arial"/>
                <w:sz w:val="16"/>
                <w:szCs w:val="16"/>
              </w:rPr>
            </w:pPr>
          </w:p>
        </w:tc>
        <w:tc>
          <w:tcPr>
            <w:tcW w:w="628" w:type="dxa"/>
          </w:tcPr>
          <w:p w14:paraId="070A2452" w14:textId="77777777" w:rsidR="00936CF4" w:rsidRPr="00F50523" w:rsidRDefault="00936CF4" w:rsidP="00936CF4">
            <w:pPr>
              <w:widowControl w:val="0"/>
              <w:jc w:val="center"/>
              <w:rPr>
                <w:rFonts w:ascii="Arial" w:hAnsi="Arial" w:cs="Arial"/>
                <w:sz w:val="16"/>
                <w:szCs w:val="16"/>
              </w:rPr>
            </w:pPr>
          </w:p>
        </w:tc>
        <w:tc>
          <w:tcPr>
            <w:tcW w:w="663" w:type="dxa"/>
          </w:tcPr>
          <w:p w14:paraId="2B200547" w14:textId="77777777" w:rsidR="00936CF4" w:rsidRPr="00F50523" w:rsidRDefault="00936CF4" w:rsidP="00936CF4">
            <w:pPr>
              <w:widowControl w:val="0"/>
              <w:jc w:val="center"/>
              <w:rPr>
                <w:rFonts w:ascii="Arial" w:hAnsi="Arial" w:cs="Arial"/>
                <w:sz w:val="16"/>
                <w:szCs w:val="16"/>
              </w:rPr>
            </w:pPr>
          </w:p>
        </w:tc>
        <w:tc>
          <w:tcPr>
            <w:tcW w:w="752" w:type="dxa"/>
          </w:tcPr>
          <w:p w14:paraId="06774412" w14:textId="4B3A3888"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287B20C3" w14:textId="3C4B8347"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16A4917D" w14:textId="44560FD9"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426E282D" w14:textId="1AE0E6A3"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17080FEE" w14:textId="3C6FA3D0"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2B57DF2D" w14:textId="21EC3B34"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65198049" w14:textId="105A667F"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033E655A" w14:textId="77777777" w:rsidTr="00936CF4">
        <w:trPr>
          <w:trHeight w:val="193"/>
          <w:jc w:val="center"/>
        </w:trPr>
        <w:tc>
          <w:tcPr>
            <w:tcW w:w="1597" w:type="dxa"/>
          </w:tcPr>
          <w:p w14:paraId="32D326A2" w14:textId="4024418B"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1FD8E6DD" w14:textId="6693DC83" w:rsidR="00936CF4" w:rsidRPr="00F50523" w:rsidRDefault="00936CF4" w:rsidP="00936CF4">
            <w:pPr>
              <w:jc w:val="center"/>
              <w:rPr>
                <w:rFonts w:ascii="Arial" w:hAnsi="Arial" w:cs="Arial"/>
                <w:sz w:val="20"/>
                <w:szCs w:val="20"/>
              </w:rPr>
            </w:pPr>
            <w:r w:rsidRPr="00F50523">
              <w:rPr>
                <w:rFonts w:ascii="Arial" w:hAnsi="Arial" w:cs="Arial"/>
                <w:sz w:val="20"/>
                <w:szCs w:val="20"/>
              </w:rPr>
              <w:t>15313000/2</w:t>
            </w:r>
          </w:p>
        </w:tc>
        <w:tc>
          <w:tcPr>
            <w:tcW w:w="1460" w:type="dxa"/>
            <w:vAlign w:val="bottom"/>
          </w:tcPr>
          <w:p w14:paraId="5F1D62D5" w14:textId="52674CE6"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Картофель</w:t>
            </w:r>
          </w:p>
        </w:tc>
        <w:tc>
          <w:tcPr>
            <w:tcW w:w="804" w:type="dxa"/>
          </w:tcPr>
          <w:p w14:paraId="05656837" w14:textId="77777777" w:rsidR="00936CF4" w:rsidRPr="00F50523" w:rsidRDefault="00936CF4" w:rsidP="00936CF4">
            <w:pPr>
              <w:widowControl w:val="0"/>
              <w:jc w:val="center"/>
              <w:rPr>
                <w:rFonts w:ascii="Arial" w:hAnsi="Arial" w:cs="Arial"/>
                <w:sz w:val="16"/>
                <w:szCs w:val="16"/>
              </w:rPr>
            </w:pPr>
          </w:p>
        </w:tc>
        <w:tc>
          <w:tcPr>
            <w:tcW w:w="869" w:type="dxa"/>
          </w:tcPr>
          <w:p w14:paraId="1E5BA980" w14:textId="77777777" w:rsidR="00936CF4" w:rsidRPr="00F50523" w:rsidRDefault="00936CF4" w:rsidP="00936CF4">
            <w:pPr>
              <w:widowControl w:val="0"/>
              <w:jc w:val="center"/>
              <w:rPr>
                <w:rFonts w:ascii="Arial" w:hAnsi="Arial" w:cs="Arial"/>
                <w:sz w:val="16"/>
                <w:szCs w:val="16"/>
              </w:rPr>
            </w:pPr>
          </w:p>
        </w:tc>
        <w:tc>
          <w:tcPr>
            <w:tcW w:w="655" w:type="dxa"/>
          </w:tcPr>
          <w:p w14:paraId="3D824AB9" w14:textId="77777777" w:rsidR="00936CF4" w:rsidRPr="00F50523" w:rsidRDefault="00936CF4" w:rsidP="00936CF4">
            <w:pPr>
              <w:widowControl w:val="0"/>
              <w:jc w:val="center"/>
              <w:rPr>
                <w:rFonts w:ascii="Arial" w:hAnsi="Arial" w:cs="Arial"/>
                <w:sz w:val="16"/>
                <w:szCs w:val="16"/>
              </w:rPr>
            </w:pPr>
          </w:p>
        </w:tc>
        <w:tc>
          <w:tcPr>
            <w:tcW w:w="739" w:type="dxa"/>
          </w:tcPr>
          <w:p w14:paraId="4A797007" w14:textId="77777777" w:rsidR="00936CF4" w:rsidRPr="00F50523" w:rsidRDefault="00936CF4" w:rsidP="00936CF4">
            <w:pPr>
              <w:widowControl w:val="0"/>
              <w:jc w:val="center"/>
              <w:rPr>
                <w:rFonts w:ascii="Arial" w:hAnsi="Arial" w:cs="Arial"/>
                <w:sz w:val="16"/>
                <w:szCs w:val="16"/>
              </w:rPr>
            </w:pPr>
          </w:p>
        </w:tc>
        <w:tc>
          <w:tcPr>
            <w:tcW w:w="628" w:type="dxa"/>
          </w:tcPr>
          <w:p w14:paraId="2FCB87B3" w14:textId="77777777" w:rsidR="00936CF4" w:rsidRPr="00F50523" w:rsidRDefault="00936CF4" w:rsidP="00936CF4">
            <w:pPr>
              <w:widowControl w:val="0"/>
              <w:jc w:val="center"/>
              <w:rPr>
                <w:rFonts w:ascii="Arial" w:hAnsi="Arial" w:cs="Arial"/>
                <w:sz w:val="16"/>
                <w:szCs w:val="16"/>
              </w:rPr>
            </w:pPr>
          </w:p>
        </w:tc>
        <w:tc>
          <w:tcPr>
            <w:tcW w:w="663" w:type="dxa"/>
          </w:tcPr>
          <w:p w14:paraId="2E21989F" w14:textId="77777777" w:rsidR="00936CF4" w:rsidRPr="00F50523" w:rsidRDefault="00936CF4" w:rsidP="00936CF4">
            <w:pPr>
              <w:widowControl w:val="0"/>
              <w:jc w:val="center"/>
              <w:rPr>
                <w:rFonts w:ascii="Arial" w:hAnsi="Arial" w:cs="Arial"/>
                <w:sz w:val="16"/>
                <w:szCs w:val="16"/>
              </w:rPr>
            </w:pPr>
          </w:p>
        </w:tc>
        <w:tc>
          <w:tcPr>
            <w:tcW w:w="752" w:type="dxa"/>
          </w:tcPr>
          <w:p w14:paraId="59E8E73F" w14:textId="16D5AC6D"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56FC53C5" w14:textId="49DC6B98"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29269E62" w14:textId="4FBBE832"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4996EC12" w14:textId="66A211E2"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3DEB398B" w14:textId="56DA6F4E"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040B5C85" w14:textId="14ECEE43"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42E917AF" w14:textId="3F61BD47"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4BDDA07D" w14:textId="77777777" w:rsidTr="00936CF4">
        <w:trPr>
          <w:trHeight w:val="193"/>
          <w:jc w:val="center"/>
        </w:trPr>
        <w:tc>
          <w:tcPr>
            <w:tcW w:w="1597" w:type="dxa"/>
          </w:tcPr>
          <w:p w14:paraId="0BC2D9D5" w14:textId="49F34258"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16F46222" w14:textId="517F6B53" w:rsidR="00936CF4" w:rsidRPr="00F50523" w:rsidRDefault="00936CF4" w:rsidP="00936CF4">
            <w:pPr>
              <w:jc w:val="center"/>
              <w:rPr>
                <w:rFonts w:ascii="Arial" w:hAnsi="Arial" w:cs="Arial"/>
                <w:sz w:val="20"/>
                <w:szCs w:val="20"/>
              </w:rPr>
            </w:pPr>
            <w:r w:rsidRPr="00F50523">
              <w:rPr>
                <w:rFonts w:ascii="Arial" w:hAnsi="Arial" w:cs="Arial"/>
                <w:sz w:val="20"/>
                <w:szCs w:val="20"/>
              </w:rPr>
              <w:t>15331161/2</w:t>
            </w:r>
          </w:p>
        </w:tc>
        <w:tc>
          <w:tcPr>
            <w:tcW w:w="1460" w:type="dxa"/>
            <w:vAlign w:val="bottom"/>
          </w:tcPr>
          <w:p w14:paraId="386569E0" w14:textId="5FFDF0B0"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Лук</w:t>
            </w:r>
          </w:p>
        </w:tc>
        <w:tc>
          <w:tcPr>
            <w:tcW w:w="804" w:type="dxa"/>
          </w:tcPr>
          <w:p w14:paraId="259B80B5" w14:textId="77777777" w:rsidR="00936CF4" w:rsidRPr="00F50523" w:rsidRDefault="00936CF4" w:rsidP="00936CF4">
            <w:pPr>
              <w:widowControl w:val="0"/>
              <w:jc w:val="center"/>
              <w:rPr>
                <w:rFonts w:ascii="Arial" w:hAnsi="Arial" w:cs="Arial"/>
                <w:sz w:val="16"/>
                <w:szCs w:val="16"/>
              </w:rPr>
            </w:pPr>
          </w:p>
        </w:tc>
        <w:tc>
          <w:tcPr>
            <w:tcW w:w="869" w:type="dxa"/>
          </w:tcPr>
          <w:p w14:paraId="59A55A6C" w14:textId="77777777" w:rsidR="00936CF4" w:rsidRPr="00F50523" w:rsidRDefault="00936CF4" w:rsidP="00936CF4">
            <w:pPr>
              <w:widowControl w:val="0"/>
              <w:jc w:val="center"/>
              <w:rPr>
                <w:rFonts w:ascii="Arial" w:hAnsi="Arial" w:cs="Arial"/>
                <w:sz w:val="16"/>
                <w:szCs w:val="16"/>
              </w:rPr>
            </w:pPr>
          </w:p>
        </w:tc>
        <w:tc>
          <w:tcPr>
            <w:tcW w:w="655" w:type="dxa"/>
          </w:tcPr>
          <w:p w14:paraId="378AC3B1" w14:textId="77777777" w:rsidR="00936CF4" w:rsidRPr="00F50523" w:rsidRDefault="00936CF4" w:rsidP="00936CF4">
            <w:pPr>
              <w:widowControl w:val="0"/>
              <w:jc w:val="center"/>
              <w:rPr>
                <w:rFonts w:ascii="Arial" w:hAnsi="Arial" w:cs="Arial"/>
                <w:sz w:val="16"/>
                <w:szCs w:val="16"/>
              </w:rPr>
            </w:pPr>
          </w:p>
        </w:tc>
        <w:tc>
          <w:tcPr>
            <w:tcW w:w="739" w:type="dxa"/>
          </w:tcPr>
          <w:p w14:paraId="61822AB3" w14:textId="77777777" w:rsidR="00936CF4" w:rsidRPr="00F50523" w:rsidRDefault="00936CF4" w:rsidP="00936CF4">
            <w:pPr>
              <w:widowControl w:val="0"/>
              <w:jc w:val="center"/>
              <w:rPr>
                <w:rFonts w:ascii="Arial" w:hAnsi="Arial" w:cs="Arial"/>
                <w:sz w:val="16"/>
                <w:szCs w:val="16"/>
              </w:rPr>
            </w:pPr>
          </w:p>
        </w:tc>
        <w:tc>
          <w:tcPr>
            <w:tcW w:w="628" w:type="dxa"/>
          </w:tcPr>
          <w:p w14:paraId="59AD0738" w14:textId="77777777" w:rsidR="00936CF4" w:rsidRPr="00F50523" w:rsidRDefault="00936CF4" w:rsidP="00936CF4">
            <w:pPr>
              <w:widowControl w:val="0"/>
              <w:jc w:val="center"/>
              <w:rPr>
                <w:rFonts w:ascii="Arial" w:hAnsi="Arial" w:cs="Arial"/>
                <w:sz w:val="16"/>
                <w:szCs w:val="16"/>
              </w:rPr>
            </w:pPr>
          </w:p>
        </w:tc>
        <w:tc>
          <w:tcPr>
            <w:tcW w:w="663" w:type="dxa"/>
          </w:tcPr>
          <w:p w14:paraId="5DFAC24A" w14:textId="77777777" w:rsidR="00936CF4" w:rsidRPr="00F50523" w:rsidRDefault="00936CF4" w:rsidP="00936CF4">
            <w:pPr>
              <w:widowControl w:val="0"/>
              <w:jc w:val="center"/>
              <w:rPr>
                <w:rFonts w:ascii="Arial" w:hAnsi="Arial" w:cs="Arial"/>
                <w:sz w:val="16"/>
                <w:szCs w:val="16"/>
              </w:rPr>
            </w:pPr>
          </w:p>
        </w:tc>
        <w:tc>
          <w:tcPr>
            <w:tcW w:w="752" w:type="dxa"/>
          </w:tcPr>
          <w:p w14:paraId="77FC6DA4" w14:textId="5E11CB91"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2A0727D6" w14:textId="0D8554DC"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6F900EF0" w14:textId="7C045F7F"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0499F0FF" w14:textId="327B4EF9"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20BF1804" w14:textId="4A52E808"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5E091FD4" w14:textId="699C6A66"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1F16E1B5" w14:textId="1F22A43E"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711223AE" w14:textId="77777777" w:rsidTr="00936CF4">
        <w:trPr>
          <w:trHeight w:val="193"/>
          <w:jc w:val="center"/>
        </w:trPr>
        <w:tc>
          <w:tcPr>
            <w:tcW w:w="1597" w:type="dxa"/>
          </w:tcPr>
          <w:p w14:paraId="1062BD0C" w14:textId="14450370"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5A8020C0" w14:textId="204531E9" w:rsidR="00936CF4" w:rsidRPr="00F50523" w:rsidRDefault="00936CF4" w:rsidP="00936CF4">
            <w:pPr>
              <w:jc w:val="center"/>
              <w:rPr>
                <w:rFonts w:ascii="Arial" w:hAnsi="Arial" w:cs="Arial"/>
                <w:sz w:val="20"/>
                <w:szCs w:val="20"/>
              </w:rPr>
            </w:pPr>
            <w:r w:rsidRPr="00F50523">
              <w:rPr>
                <w:rFonts w:ascii="Arial" w:hAnsi="Arial" w:cs="Arial"/>
                <w:sz w:val="20"/>
                <w:szCs w:val="20"/>
              </w:rPr>
              <w:t>15331167/2</w:t>
            </w:r>
          </w:p>
        </w:tc>
        <w:tc>
          <w:tcPr>
            <w:tcW w:w="1460" w:type="dxa"/>
            <w:vAlign w:val="bottom"/>
          </w:tcPr>
          <w:p w14:paraId="00755AF1" w14:textId="2C0787AD"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Зелень</w:t>
            </w:r>
          </w:p>
        </w:tc>
        <w:tc>
          <w:tcPr>
            <w:tcW w:w="804" w:type="dxa"/>
          </w:tcPr>
          <w:p w14:paraId="312E8653" w14:textId="77777777" w:rsidR="00936CF4" w:rsidRPr="00F50523" w:rsidRDefault="00936CF4" w:rsidP="00936CF4">
            <w:pPr>
              <w:widowControl w:val="0"/>
              <w:jc w:val="center"/>
              <w:rPr>
                <w:rFonts w:ascii="Arial" w:hAnsi="Arial" w:cs="Arial"/>
                <w:sz w:val="16"/>
                <w:szCs w:val="16"/>
              </w:rPr>
            </w:pPr>
          </w:p>
        </w:tc>
        <w:tc>
          <w:tcPr>
            <w:tcW w:w="869" w:type="dxa"/>
          </w:tcPr>
          <w:p w14:paraId="60E3EF86" w14:textId="77777777" w:rsidR="00936CF4" w:rsidRPr="00F50523" w:rsidRDefault="00936CF4" w:rsidP="00936CF4">
            <w:pPr>
              <w:widowControl w:val="0"/>
              <w:jc w:val="center"/>
              <w:rPr>
                <w:rFonts w:ascii="Arial" w:hAnsi="Arial" w:cs="Arial"/>
                <w:sz w:val="16"/>
                <w:szCs w:val="16"/>
              </w:rPr>
            </w:pPr>
          </w:p>
        </w:tc>
        <w:tc>
          <w:tcPr>
            <w:tcW w:w="655" w:type="dxa"/>
          </w:tcPr>
          <w:p w14:paraId="2368D710" w14:textId="77777777" w:rsidR="00936CF4" w:rsidRPr="00F50523" w:rsidRDefault="00936CF4" w:rsidP="00936CF4">
            <w:pPr>
              <w:widowControl w:val="0"/>
              <w:jc w:val="center"/>
              <w:rPr>
                <w:rFonts w:ascii="Arial" w:hAnsi="Arial" w:cs="Arial"/>
                <w:sz w:val="16"/>
                <w:szCs w:val="16"/>
              </w:rPr>
            </w:pPr>
          </w:p>
        </w:tc>
        <w:tc>
          <w:tcPr>
            <w:tcW w:w="739" w:type="dxa"/>
          </w:tcPr>
          <w:p w14:paraId="080F47D9" w14:textId="77777777" w:rsidR="00936CF4" w:rsidRPr="00F50523" w:rsidRDefault="00936CF4" w:rsidP="00936CF4">
            <w:pPr>
              <w:widowControl w:val="0"/>
              <w:jc w:val="center"/>
              <w:rPr>
                <w:rFonts w:ascii="Arial" w:hAnsi="Arial" w:cs="Arial"/>
                <w:sz w:val="16"/>
                <w:szCs w:val="16"/>
              </w:rPr>
            </w:pPr>
          </w:p>
        </w:tc>
        <w:tc>
          <w:tcPr>
            <w:tcW w:w="628" w:type="dxa"/>
          </w:tcPr>
          <w:p w14:paraId="4D440ACD" w14:textId="77777777" w:rsidR="00936CF4" w:rsidRPr="00F50523" w:rsidRDefault="00936CF4" w:rsidP="00936CF4">
            <w:pPr>
              <w:widowControl w:val="0"/>
              <w:jc w:val="center"/>
              <w:rPr>
                <w:rFonts w:ascii="Arial" w:hAnsi="Arial" w:cs="Arial"/>
                <w:sz w:val="16"/>
                <w:szCs w:val="16"/>
              </w:rPr>
            </w:pPr>
          </w:p>
        </w:tc>
        <w:tc>
          <w:tcPr>
            <w:tcW w:w="663" w:type="dxa"/>
          </w:tcPr>
          <w:p w14:paraId="465F3270" w14:textId="77777777" w:rsidR="00936CF4" w:rsidRPr="00F50523" w:rsidRDefault="00936CF4" w:rsidP="00936CF4">
            <w:pPr>
              <w:widowControl w:val="0"/>
              <w:jc w:val="center"/>
              <w:rPr>
                <w:rFonts w:ascii="Arial" w:hAnsi="Arial" w:cs="Arial"/>
                <w:sz w:val="16"/>
                <w:szCs w:val="16"/>
              </w:rPr>
            </w:pPr>
          </w:p>
        </w:tc>
        <w:tc>
          <w:tcPr>
            <w:tcW w:w="752" w:type="dxa"/>
          </w:tcPr>
          <w:p w14:paraId="4D1ED5F8" w14:textId="1A017946"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3303586C" w14:textId="2E9A6B8A"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2263EC18" w14:textId="5923A41E"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6E652BC8" w14:textId="2D92D4F4"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3A4D9A68" w14:textId="29EF1523"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4E296045" w14:textId="540AA878"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245F24C3" w14:textId="3D79C44C"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4E91979D" w14:textId="77777777" w:rsidTr="00936CF4">
        <w:trPr>
          <w:trHeight w:val="193"/>
          <w:jc w:val="center"/>
        </w:trPr>
        <w:tc>
          <w:tcPr>
            <w:tcW w:w="1597" w:type="dxa"/>
          </w:tcPr>
          <w:p w14:paraId="7AC947B4" w14:textId="36A18E85"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5F7ACAC3" w14:textId="3BAFEAD0" w:rsidR="00936CF4" w:rsidRPr="00F50523" w:rsidRDefault="00936CF4" w:rsidP="00936CF4">
            <w:pPr>
              <w:jc w:val="center"/>
              <w:rPr>
                <w:rFonts w:ascii="Arial" w:hAnsi="Arial" w:cs="Arial"/>
                <w:sz w:val="20"/>
                <w:szCs w:val="20"/>
              </w:rPr>
            </w:pPr>
            <w:r w:rsidRPr="00F50523">
              <w:rPr>
                <w:rFonts w:ascii="Arial" w:hAnsi="Arial" w:cs="Arial"/>
                <w:sz w:val="20"/>
                <w:szCs w:val="20"/>
                <w:lang w:val="hy-AM"/>
              </w:rPr>
              <w:t>15511700</w:t>
            </w:r>
          </w:p>
        </w:tc>
        <w:tc>
          <w:tcPr>
            <w:tcW w:w="1460" w:type="dxa"/>
            <w:vAlign w:val="bottom"/>
          </w:tcPr>
          <w:p w14:paraId="04C1937A" w14:textId="37ECB55D"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Какао</w:t>
            </w:r>
          </w:p>
        </w:tc>
        <w:tc>
          <w:tcPr>
            <w:tcW w:w="804" w:type="dxa"/>
          </w:tcPr>
          <w:p w14:paraId="114373BC" w14:textId="77777777" w:rsidR="00936CF4" w:rsidRPr="00F50523" w:rsidRDefault="00936CF4" w:rsidP="00936CF4">
            <w:pPr>
              <w:widowControl w:val="0"/>
              <w:jc w:val="center"/>
              <w:rPr>
                <w:rFonts w:ascii="Arial" w:hAnsi="Arial" w:cs="Arial"/>
                <w:sz w:val="16"/>
                <w:szCs w:val="16"/>
              </w:rPr>
            </w:pPr>
          </w:p>
        </w:tc>
        <w:tc>
          <w:tcPr>
            <w:tcW w:w="869" w:type="dxa"/>
          </w:tcPr>
          <w:p w14:paraId="63BBA08D" w14:textId="77777777" w:rsidR="00936CF4" w:rsidRPr="00F50523" w:rsidRDefault="00936CF4" w:rsidP="00936CF4">
            <w:pPr>
              <w:widowControl w:val="0"/>
              <w:jc w:val="center"/>
              <w:rPr>
                <w:rFonts w:ascii="Arial" w:hAnsi="Arial" w:cs="Arial"/>
                <w:sz w:val="16"/>
                <w:szCs w:val="16"/>
              </w:rPr>
            </w:pPr>
          </w:p>
        </w:tc>
        <w:tc>
          <w:tcPr>
            <w:tcW w:w="655" w:type="dxa"/>
          </w:tcPr>
          <w:p w14:paraId="300B3656" w14:textId="77777777" w:rsidR="00936CF4" w:rsidRPr="00F50523" w:rsidRDefault="00936CF4" w:rsidP="00936CF4">
            <w:pPr>
              <w:widowControl w:val="0"/>
              <w:jc w:val="center"/>
              <w:rPr>
                <w:rFonts w:ascii="Arial" w:hAnsi="Arial" w:cs="Arial"/>
                <w:sz w:val="16"/>
                <w:szCs w:val="16"/>
              </w:rPr>
            </w:pPr>
          </w:p>
        </w:tc>
        <w:tc>
          <w:tcPr>
            <w:tcW w:w="739" w:type="dxa"/>
          </w:tcPr>
          <w:p w14:paraId="39305769" w14:textId="77777777" w:rsidR="00936CF4" w:rsidRPr="00F50523" w:rsidRDefault="00936CF4" w:rsidP="00936CF4">
            <w:pPr>
              <w:widowControl w:val="0"/>
              <w:jc w:val="center"/>
              <w:rPr>
                <w:rFonts w:ascii="Arial" w:hAnsi="Arial" w:cs="Arial"/>
                <w:sz w:val="16"/>
                <w:szCs w:val="16"/>
              </w:rPr>
            </w:pPr>
          </w:p>
        </w:tc>
        <w:tc>
          <w:tcPr>
            <w:tcW w:w="628" w:type="dxa"/>
          </w:tcPr>
          <w:p w14:paraId="0E962CA4" w14:textId="77777777" w:rsidR="00936CF4" w:rsidRPr="00F50523" w:rsidRDefault="00936CF4" w:rsidP="00936CF4">
            <w:pPr>
              <w:widowControl w:val="0"/>
              <w:jc w:val="center"/>
              <w:rPr>
                <w:rFonts w:ascii="Arial" w:hAnsi="Arial" w:cs="Arial"/>
                <w:sz w:val="16"/>
                <w:szCs w:val="16"/>
              </w:rPr>
            </w:pPr>
          </w:p>
        </w:tc>
        <w:tc>
          <w:tcPr>
            <w:tcW w:w="663" w:type="dxa"/>
          </w:tcPr>
          <w:p w14:paraId="323B4CB9" w14:textId="77777777" w:rsidR="00936CF4" w:rsidRPr="00F50523" w:rsidRDefault="00936CF4" w:rsidP="00936CF4">
            <w:pPr>
              <w:widowControl w:val="0"/>
              <w:jc w:val="center"/>
              <w:rPr>
                <w:rFonts w:ascii="Arial" w:hAnsi="Arial" w:cs="Arial"/>
                <w:sz w:val="16"/>
                <w:szCs w:val="16"/>
              </w:rPr>
            </w:pPr>
          </w:p>
        </w:tc>
        <w:tc>
          <w:tcPr>
            <w:tcW w:w="752" w:type="dxa"/>
          </w:tcPr>
          <w:p w14:paraId="27FB1114" w14:textId="45D5C245"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65CAE4C2" w14:textId="45C5C3B9"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33B6E508" w14:textId="437F4FAE"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0A7D35BB" w14:textId="2C94C54D"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008307E7" w14:textId="617B526F"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3DD2C88A" w14:textId="531650BA"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5A6422A2" w14:textId="6C3CF86E"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5ED7CF07" w14:textId="77777777" w:rsidTr="00936CF4">
        <w:trPr>
          <w:trHeight w:val="193"/>
          <w:jc w:val="center"/>
        </w:trPr>
        <w:tc>
          <w:tcPr>
            <w:tcW w:w="1597" w:type="dxa"/>
          </w:tcPr>
          <w:p w14:paraId="7942D7DF" w14:textId="6EE54BF2"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146091D5" w14:textId="4FCD14FA" w:rsidR="00936CF4" w:rsidRPr="00F50523" w:rsidRDefault="00936CF4" w:rsidP="00936CF4">
            <w:pPr>
              <w:jc w:val="center"/>
              <w:rPr>
                <w:rFonts w:ascii="Arial" w:hAnsi="Arial" w:cs="Arial"/>
                <w:sz w:val="20"/>
                <w:szCs w:val="20"/>
                <w:lang w:val="hy-AM"/>
              </w:rPr>
            </w:pPr>
            <w:r w:rsidRPr="00F50523">
              <w:rPr>
                <w:rFonts w:ascii="Arial" w:hAnsi="Arial" w:cs="Arial"/>
                <w:sz w:val="20"/>
                <w:szCs w:val="20"/>
              </w:rPr>
              <w:t>03221450/2</w:t>
            </w:r>
          </w:p>
        </w:tc>
        <w:tc>
          <w:tcPr>
            <w:tcW w:w="1460" w:type="dxa"/>
            <w:vAlign w:val="center"/>
          </w:tcPr>
          <w:p w14:paraId="57C749C1" w14:textId="0EF68F7F" w:rsidR="00936CF4" w:rsidRPr="00F50523" w:rsidRDefault="00936CF4" w:rsidP="00936CF4">
            <w:pPr>
              <w:pStyle w:val="23"/>
              <w:spacing w:line="240" w:lineRule="auto"/>
              <w:ind w:firstLine="0"/>
              <w:rPr>
                <w:rFonts w:ascii="Arial" w:hAnsi="Arial" w:cs="Arial"/>
                <w:sz w:val="22"/>
                <w:szCs w:val="22"/>
                <w:lang w:val="hy-AM"/>
              </w:rPr>
            </w:pPr>
            <w:r>
              <w:rPr>
                <w:rFonts w:ascii="Arial" w:hAnsi="Arial" w:cs="Arial"/>
                <w:color w:val="FF0000"/>
                <w:sz w:val="22"/>
                <w:szCs w:val="22"/>
                <w:lang w:val="hy-AM"/>
              </w:rPr>
              <w:t xml:space="preserve">Шпинат </w:t>
            </w:r>
          </w:p>
        </w:tc>
        <w:tc>
          <w:tcPr>
            <w:tcW w:w="804" w:type="dxa"/>
          </w:tcPr>
          <w:p w14:paraId="136565DB" w14:textId="77777777" w:rsidR="00936CF4" w:rsidRPr="00F50523" w:rsidRDefault="00936CF4" w:rsidP="00936CF4">
            <w:pPr>
              <w:widowControl w:val="0"/>
              <w:jc w:val="center"/>
              <w:rPr>
                <w:rFonts w:ascii="Arial" w:hAnsi="Arial" w:cs="Arial"/>
                <w:sz w:val="16"/>
                <w:szCs w:val="16"/>
              </w:rPr>
            </w:pPr>
          </w:p>
        </w:tc>
        <w:tc>
          <w:tcPr>
            <w:tcW w:w="869" w:type="dxa"/>
          </w:tcPr>
          <w:p w14:paraId="340135E3" w14:textId="77777777" w:rsidR="00936CF4" w:rsidRPr="00F50523" w:rsidRDefault="00936CF4" w:rsidP="00936CF4">
            <w:pPr>
              <w:widowControl w:val="0"/>
              <w:jc w:val="center"/>
              <w:rPr>
                <w:rFonts w:ascii="Arial" w:hAnsi="Arial" w:cs="Arial"/>
                <w:sz w:val="16"/>
                <w:szCs w:val="16"/>
              </w:rPr>
            </w:pPr>
          </w:p>
        </w:tc>
        <w:tc>
          <w:tcPr>
            <w:tcW w:w="655" w:type="dxa"/>
          </w:tcPr>
          <w:p w14:paraId="2D7D0934" w14:textId="77777777" w:rsidR="00936CF4" w:rsidRPr="00F50523" w:rsidRDefault="00936CF4" w:rsidP="00936CF4">
            <w:pPr>
              <w:widowControl w:val="0"/>
              <w:jc w:val="center"/>
              <w:rPr>
                <w:rFonts w:ascii="Arial" w:hAnsi="Arial" w:cs="Arial"/>
                <w:sz w:val="16"/>
                <w:szCs w:val="16"/>
              </w:rPr>
            </w:pPr>
          </w:p>
        </w:tc>
        <w:tc>
          <w:tcPr>
            <w:tcW w:w="739" w:type="dxa"/>
          </w:tcPr>
          <w:p w14:paraId="30D6CB29" w14:textId="77777777" w:rsidR="00936CF4" w:rsidRPr="00F50523" w:rsidRDefault="00936CF4" w:rsidP="00936CF4">
            <w:pPr>
              <w:widowControl w:val="0"/>
              <w:jc w:val="center"/>
              <w:rPr>
                <w:rFonts w:ascii="Arial" w:hAnsi="Arial" w:cs="Arial"/>
                <w:sz w:val="16"/>
                <w:szCs w:val="16"/>
              </w:rPr>
            </w:pPr>
          </w:p>
        </w:tc>
        <w:tc>
          <w:tcPr>
            <w:tcW w:w="628" w:type="dxa"/>
          </w:tcPr>
          <w:p w14:paraId="3B3CB15F" w14:textId="77777777" w:rsidR="00936CF4" w:rsidRPr="00F50523" w:rsidRDefault="00936CF4" w:rsidP="00936CF4">
            <w:pPr>
              <w:widowControl w:val="0"/>
              <w:jc w:val="center"/>
              <w:rPr>
                <w:rFonts w:ascii="Arial" w:hAnsi="Arial" w:cs="Arial"/>
                <w:sz w:val="16"/>
                <w:szCs w:val="16"/>
              </w:rPr>
            </w:pPr>
          </w:p>
        </w:tc>
        <w:tc>
          <w:tcPr>
            <w:tcW w:w="663" w:type="dxa"/>
          </w:tcPr>
          <w:p w14:paraId="226D5C4F" w14:textId="77777777" w:rsidR="00936CF4" w:rsidRPr="00F50523" w:rsidRDefault="00936CF4" w:rsidP="00936CF4">
            <w:pPr>
              <w:widowControl w:val="0"/>
              <w:jc w:val="center"/>
              <w:rPr>
                <w:rFonts w:ascii="Arial" w:hAnsi="Arial" w:cs="Arial"/>
                <w:sz w:val="16"/>
                <w:szCs w:val="16"/>
              </w:rPr>
            </w:pPr>
          </w:p>
        </w:tc>
        <w:tc>
          <w:tcPr>
            <w:tcW w:w="752" w:type="dxa"/>
          </w:tcPr>
          <w:p w14:paraId="587B1186" w14:textId="41FDE813"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045C1ED2" w14:textId="218FF553"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5D17094C" w14:textId="205A6CDF"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57CC8C7D" w14:textId="125C8493"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5D36761E" w14:textId="524EE19C"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0D5E4D85" w14:textId="3731F065"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75D09B04" w14:textId="60D9C669"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76535760" w14:textId="77777777" w:rsidTr="00936CF4">
        <w:trPr>
          <w:trHeight w:val="193"/>
          <w:jc w:val="center"/>
        </w:trPr>
        <w:tc>
          <w:tcPr>
            <w:tcW w:w="1597" w:type="dxa"/>
          </w:tcPr>
          <w:p w14:paraId="182E3303" w14:textId="6D9F75A0"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06F34B6E" w14:textId="04732805" w:rsidR="00936CF4" w:rsidRPr="00F50523" w:rsidRDefault="00936CF4" w:rsidP="00936CF4">
            <w:pPr>
              <w:jc w:val="center"/>
              <w:rPr>
                <w:rFonts w:ascii="Arial" w:hAnsi="Arial" w:cs="Arial"/>
                <w:sz w:val="20"/>
                <w:szCs w:val="20"/>
              </w:rPr>
            </w:pPr>
            <w:r w:rsidRPr="00F50523">
              <w:rPr>
                <w:rFonts w:ascii="Arial" w:hAnsi="Arial" w:cs="Arial"/>
                <w:sz w:val="20"/>
                <w:szCs w:val="20"/>
              </w:rPr>
              <w:t>03221</w:t>
            </w:r>
            <w:r w:rsidRPr="00F50523">
              <w:rPr>
                <w:rFonts w:ascii="Arial" w:hAnsi="Arial" w:cs="Arial"/>
                <w:sz w:val="20"/>
                <w:szCs w:val="20"/>
                <w:lang w:val="hy-AM"/>
              </w:rPr>
              <w:t>122/2</w:t>
            </w:r>
          </w:p>
        </w:tc>
        <w:tc>
          <w:tcPr>
            <w:tcW w:w="1460" w:type="dxa"/>
            <w:vAlign w:val="center"/>
          </w:tcPr>
          <w:p w14:paraId="3EA16FDC" w14:textId="23EBC565" w:rsidR="00936CF4" w:rsidRPr="00F50523" w:rsidRDefault="00936CF4" w:rsidP="00936CF4">
            <w:pPr>
              <w:pStyle w:val="23"/>
              <w:spacing w:line="240" w:lineRule="auto"/>
              <w:ind w:firstLine="0"/>
              <w:rPr>
                <w:rFonts w:ascii="Arial" w:hAnsi="Arial" w:cs="Arial"/>
                <w:sz w:val="22"/>
                <w:szCs w:val="22"/>
                <w:lang w:val="hy-AM"/>
              </w:rPr>
            </w:pPr>
            <w:r>
              <w:rPr>
                <w:rFonts w:ascii="Arial" w:hAnsi="Arial" w:cs="Arial"/>
                <w:color w:val="FF0000"/>
                <w:sz w:val="22"/>
                <w:szCs w:val="22"/>
                <w:lang w:val="hy-AM"/>
              </w:rPr>
              <w:t>Мароль</w:t>
            </w:r>
          </w:p>
        </w:tc>
        <w:tc>
          <w:tcPr>
            <w:tcW w:w="804" w:type="dxa"/>
          </w:tcPr>
          <w:p w14:paraId="524D2DE7" w14:textId="77777777" w:rsidR="00936CF4" w:rsidRPr="00F50523" w:rsidRDefault="00936CF4" w:rsidP="00936CF4">
            <w:pPr>
              <w:widowControl w:val="0"/>
              <w:jc w:val="center"/>
              <w:rPr>
                <w:rFonts w:ascii="Arial" w:hAnsi="Arial" w:cs="Arial"/>
                <w:sz w:val="16"/>
                <w:szCs w:val="16"/>
              </w:rPr>
            </w:pPr>
          </w:p>
        </w:tc>
        <w:tc>
          <w:tcPr>
            <w:tcW w:w="869" w:type="dxa"/>
          </w:tcPr>
          <w:p w14:paraId="75E6CEBB" w14:textId="77777777" w:rsidR="00936CF4" w:rsidRPr="00F50523" w:rsidRDefault="00936CF4" w:rsidP="00936CF4">
            <w:pPr>
              <w:widowControl w:val="0"/>
              <w:jc w:val="center"/>
              <w:rPr>
                <w:rFonts w:ascii="Arial" w:hAnsi="Arial" w:cs="Arial"/>
                <w:sz w:val="16"/>
                <w:szCs w:val="16"/>
              </w:rPr>
            </w:pPr>
          </w:p>
        </w:tc>
        <w:tc>
          <w:tcPr>
            <w:tcW w:w="655" w:type="dxa"/>
          </w:tcPr>
          <w:p w14:paraId="3295D7A4" w14:textId="77777777" w:rsidR="00936CF4" w:rsidRPr="00F50523" w:rsidRDefault="00936CF4" w:rsidP="00936CF4">
            <w:pPr>
              <w:widowControl w:val="0"/>
              <w:jc w:val="center"/>
              <w:rPr>
                <w:rFonts w:ascii="Arial" w:hAnsi="Arial" w:cs="Arial"/>
                <w:sz w:val="16"/>
                <w:szCs w:val="16"/>
              </w:rPr>
            </w:pPr>
          </w:p>
        </w:tc>
        <w:tc>
          <w:tcPr>
            <w:tcW w:w="739" w:type="dxa"/>
          </w:tcPr>
          <w:p w14:paraId="397E8439" w14:textId="77777777" w:rsidR="00936CF4" w:rsidRPr="00F50523" w:rsidRDefault="00936CF4" w:rsidP="00936CF4">
            <w:pPr>
              <w:widowControl w:val="0"/>
              <w:jc w:val="center"/>
              <w:rPr>
                <w:rFonts w:ascii="Arial" w:hAnsi="Arial" w:cs="Arial"/>
                <w:sz w:val="16"/>
                <w:szCs w:val="16"/>
              </w:rPr>
            </w:pPr>
          </w:p>
        </w:tc>
        <w:tc>
          <w:tcPr>
            <w:tcW w:w="628" w:type="dxa"/>
          </w:tcPr>
          <w:p w14:paraId="45A349C9" w14:textId="77777777" w:rsidR="00936CF4" w:rsidRPr="00F50523" w:rsidRDefault="00936CF4" w:rsidP="00936CF4">
            <w:pPr>
              <w:widowControl w:val="0"/>
              <w:jc w:val="center"/>
              <w:rPr>
                <w:rFonts w:ascii="Arial" w:hAnsi="Arial" w:cs="Arial"/>
                <w:sz w:val="16"/>
                <w:szCs w:val="16"/>
              </w:rPr>
            </w:pPr>
          </w:p>
        </w:tc>
        <w:tc>
          <w:tcPr>
            <w:tcW w:w="663" w:type="dxa"/>
          </w:tcPr>
          <w:p w14:paraId="24527E03" w14:textId="77777777" w:rsidR="00936CF4" w:rsidRPr="00F50523" w:rsidRDefault="00936CF4" w:rsidP="00936CF4">
            <w:pPr>
              <w:widowControl w:val="0"/>
              <w:jc w:val="center"/>
              <w:rPr>
                <w:rFonts w:ascii="Arial" w:hAnsi="Arial" w:cs="Arial"/>
                <w:sz w:val="16"/>
                <w:szCs w:val="16"/>
              </w:rPr>
            </w:pPr>
          </w:p>
        </w:tc>
        <w:tc>
          <w:tcPr>
            <w:tcW w:w="752" w:type="dxa"/>
          </w:tcPr>
          <w:p w14:paraId="0BB8F257" w14:textId="436957D8"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51359E64" w14:textId="49CC91A4"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110A314E" w14:textId="302C0E69"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4F12420B" w14:textId="7D6356EE"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0A7C8F7E" w14:textId="29F3E344"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67999309" w14:textId="0C6270B0"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09AABE4D" w14:textId="3AA1D09D"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2690E840" w14:textId="77777777" w:rsidTr="00936CF4">
        <w:trPr>
          <w:trHeight w:val="193"/>
          <w:jc w:val="center"/>
        </w:trPr>
        <w:tc>
          <w:tcPr>
            <w:tcW w:w="1597" w:type="dxa"/>
          </w:tcPr>
          <w:p w14:paraId="764C020C" w14:textId="19707EED"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5CF77015" w14:textId="3AD31525" w:rsidR="00936CF4" w:rsidRPr="00F50523" w:rsidRDefault="00936CF4" w:rsidP="00936CF4">
            <w:pPr>
              <w:jc w:val="center"/>
              <w:rPr>
                <w:rFonts w:ascii="Arial" w:hAnsi="Arial" w:cs="Arial"/>
                <w:sz w:val="20"/>
                <w:szCs w:val="20"/>
              </w:rPr>
            </w:pPr>
            <w:r w:rsidRPr="00F50523">
              <w:rPr>
                <w:rFonts w:ascii="Arial" w:hAnsi="Arial" w:cs="Arial"/>
                <w:sz w:val="20"/>
                <w:szCs w:val="20"/>
              </w:rPr>
              <w:t>03222128/2</w:t>
            </w:r>
          </w:p>
        </w:tc>
        <w:tc>
          <w:tcPr>
            <w:tcW w:w="1460" w:type="dxa"/>
          </w:tcPr>
          <w:p w14:paraId="1B93BADC" w14:textId="27006765" w:rsidR="00936CF4" w:rsidRPr="00F50523" w:rsidRDefault="00936CF4" w:rsidP="00936CF4">
            <w:pPr>
              <w:pStyle w:val="23"/>
              <w:spacing w:line="240" w:lineRule="auto"/>
              <w:ind w:firstLine="0"/>
              <w:rPr>
                <w:rFonts w:ascii="Arial" w:hAnsi="Arial" w:cs="Arial"/>
                <w:sz w:val="22"/>
                <w:szCs w:val="22"/>
                <w:lang w:val="hy-AM"/>
              </w:rPr>
            </w:pPr>
            <w:proofErr w:type="spellStart"/>
            <w:r w:rsidRPr="004A307E">
              <w:rPr>
                <w:rFonts w:ascii="Arial" w:hAnsi="Arial" w:cs="Arial"/>
                <w:color w:val="FF0000"/>
                <w:sz w:val="22"/>
                <w:szCs w:val="22"/>
                <w:lang w:val="en-US"/>
              </w:rPr>
              <w:t>яблоко</w:t>
            </w:r>
            <w:proofErr w:type="spellEnd"/>
          </w:p>
        </w:tc>
        <w:tc>
          <w:tcPr>
            <w:tcW w:w="804" w:type="dxa"/>
          </w:tcPr>
          <w:p w14:paraId="0D744C9D" w14:textId="77777777" w:rsidR="00936CF4" w:rsidRPr="00F50523" w:rsidRDefault="00936CF4" w:rsidP="00936CF4">
            <w:pPr>
              <w:widowControl w:val="0"/>
              <w:jc w:val="center"/>
              <w:rPr>
                <w:rFonts w:ascii="Arial" w:hAnsi="Arial" w:cs="Arial"/>
                <w:sz w:val="16"/>
                <w:szCs w:val="16"/>
              </w:rPr>
            </w:pPr>
          </w:p>
        </w:tc>
        <w:tc>
          <w:tcPr>
            <w:tcW w:w="869" w:type="dxa"/>
          </w:tcPr>
          <w:p w14:paraId="41ABC979" w14:textId="77777777" w:rsidR="00936CF4" w:rsidRPr="00F50523" w:rsidRDefault="00936CF4" w:rsidP="00936CF4">
            <w:pPr>
              <w:widowControl w:val="0"/>
              <w:jc w:val="center"/>
              <w:rPr>
                <w:rFonts w:ascii="Arial" w:hAnsi="Arial" w:cs="Arial"/>
                <w:sz w:val="16"/>
                <w:szCs w:val="16"/>
              </w:rPr>
            </w:pPr>
          </w:p>
        </w:tc>
        <w:tc>
          <w:tcPr>
            <w:tcW w:w="655" w:type="dxa"/>
          </w:tcPr>
          <w:p w14:paraId="765D07C3" w14:textId="77777777" w:rsidR="00936CF4" w:rsidRPr="00F50523" w:rsidRDefault="00936CF4" w:rsidP="00936CF4">
            <w:pPr>
              <w:widowControl w:val="0"/>
              <w:jc w:val="center"/>
              <w:rPr>
                <w:rFonts w:ascii="Arial" w:hAnsi="Arial" w:cs="Arial"/>
                <w:sz w:val="16"/>
                <w:szCs w:val="16"/>
              </w:rPr>
            </w:pPr>
          </w:p>
        </w:tc>
        <w:tc>
          <w:tcPr>
            <w:tcW w:w="739" w:type="dxa"/>
          </w:tcPr>
          <w:p w14:paraId="69FFB7C0" w14:textId="77777777" w:rsidR="00936CF4" w:rsidRPr="00F50523" w:rsidRDefault="00936CF4" w:rsidP="00936CF4">
            <w:pPr>
              <w:widowControl w:val="0"/>
              <w:jc w:val="center"/>
              <w:rPr>
                <w:rFonts w:ascii="Arial" w:hAnsi="Arial" w:cs="Arial"/>
                <w:sz w:val="16"/>
                <w:szCs w:val="16"/>
              </w:rPr>
            </w:pPr>
          </w:p>
        </w:tc>
        <w:tc>
          <w:tcPr>
            <w:tcW w:w="628" w:type="dxa"/>
          </w:tcPr>
          <w:p w14:paraId="123940F5" w14:textId="77777777" w:rsidR="00936CF4" w:rsidRPr="00F50523" w:rsidRDefault="00936CF4" w:rsidP="00936CF4">
            <w:pPr>
              <w:widowControl w:val="0"/>
              <w:jc w:val="center"/>
              <w:rPr>
                <w:rFonts w:ascii="Arial" w:hAnsi="Arial" w:cs="Arial"/>
                <w:sz w:val="16"/>
                <w:szCs w:val="16"/>
              </w:rPr>
            </w:pPr>
          </w:p>
        </w:tc>
        <w:tc>
          <w:tcPr>
            <w:tcW w:w="663" w:type="dxa"/>
          </w:tcPr>
          <w:p w14:paraId="397DA250" w14:textId="77777777" w:rsidR="00936CF4" w:rsidRPr="00F50523" w:rsidRDefault="00936CF4" w:rsidP="00936CF4">
            <w:pPr>
              <w:widowControl w:val="0"/>
              <w:jc w:val="center"/>
              <w:rPr>
                <w:rFonts w:ascii="Arial" w:hAnsi="Arial" w:cs="Arial"/>
                <w:sz w:val="16"/>
                <w:szCs w:val="16"/>
              </w:rPr>
            </w:pPr>
          </w:p>
        </w:tc>
        <w:tc>
          <w:tcPr>
            <w:tcW w:w="752" w:type="dxa"/>
          </w:tcPr>
          <w:p w14:paraId="23C8B074" w14:textId="0A61B428"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6526205D" w14:textId="4EB27BCF"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02B481E8" w14:textId="50912CBC"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61E846E5" w14:textId="5634A947"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26F4A014" w14:textId="192D91F0"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11ADE46D" w14:textId="04445485"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5720F62C" w14:textId="467E83F1"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4553D58C" w14:textId="77777777" w:rsidTr="00936CF4">
        <w:trPr>
          <w:trHeight w:val="193"/>
          <w:jc w:val="center"/>
        </w:trPr>
        <w:tc>
          <w:tcPr>
            <w:tcW w:w="1597" w:type="dxa"/>
          </w:tcPr>
          <w:p w14:paraId="202AB92B" w14:textId="0BC2110F"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220E58E6" w14:textId="4AE22831" w:rsidR="00936CF4" w:rsidRPr="00F50523" w:rsidRDefault="00936CF4" w:rsidP="00936CF4">
            <w:pPr>
              <w:jc w:val="center"/>
              <w:rPr>
                <w:rFonts w:ascii="Arial" w:hAnsi="Arial" w:cs="Arial"/>
                <w:sz w:val="20"/>
                <w:szCs w:val="20"/>
              </w:rPr>
            </w:pPr>
            <w:r w:rsidRPr="00F50523">
              <w:rPr>
                <w:rFonts w:ascii="Arial" w:hAnsi="Arial" w:cs="Arial"/>
                <w:sz w:val="20"/>
                <w:szCs w:val="20"/>
                <w:lang w:val="hy-AM"/>
              </w:rPr>
              <w:t>03222134</w:t>
            </w:r>
          </w:p>
        </w:tc>
        <w:tc>
          <w:tcPr>
            <w:tcW w:w="1460" w:type="dxa"/>
          </w:tcPr>
          <w:p w14:paraId="1B7544D3" w14:textId="558B4DE7"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слива</w:t>
            </w:r>
          </w:p>
        </w:tc>
        <w:tc>
          <w:tcPr>
            <w:tcW w:w="804" w:type="dxa"/>
          </w:tcPr>
          <w:p w14:paraId="7CDE2140" w14:textId="77777777" w:rsidR="00936CF4" w:rsidRPr="00F50523" w:rsidRDefault="00936CF4" w:rsidP="00936CF4">
            <w:pPr>
              <w:widowControl w:val="0"/>
              <w:jc w:val="center"/>
              <w:rPr>
                <w:rFonts w:ascii="Arial" w:hAnsi="Arial" w:cs="Arial"/>
                <w:sz w:val="16"/>
                <w:szCs w:val="16"/>
              </w:rPr>
            </w:pPr>
          </w:p>
        </w:tc>
        <w:tc>
          <w:tcPr>
            <w:tcW w:w="869" w:type="dxa"/>
          </w:tcPr>
          <w:p w14:paraId="70AE82D7" w14:textId="77777777" w:rsidR="00936CF4" w:rsidRPr="00F50523" w:rsidRDefault="00936CF4" w:rsidP="00936CF4">
            <w:pPr>
              <w:widowControl w:val="0"/>
              <w:jc w:val="center"/>
              <w:rPr>
                <w:rFonts w:ascii="Arial" w:hAnsi="Arial" w:cs="Arial"/>
                <w:sz w:val="16"/>
                <w:szCs w:val="16"/>
              </w:rPr>
            </w:pPr>
          </w:p>
        </w:tc>
        <w:tc>
          <w:tcPr>
            <w:tcW w:w="655" w:type="dxa"/>
          </w:tcPr>
          <w:p w14:paraId="71DE7634" w14:textId="77777777" w:rsidR="00936CF4" w:rsidRPr="00F50523" w:rsidRDefault="00936CF4" w:rsidP="00936CF4">
            <w:pPr>
              <w:widowControl w:val="0"/>
              <w:jc w:val="center"/>
              <w:rPr>
                <w:rFonts w:ascii="Arial" w:hAnsi="Arial" w:cs="Arial"/>
                <w:sz w:val="16"/>
                <w:szCs w:val="16"/>
              </w:rPr>
            </w:pPr>
          </w:p>
        </w:tc>
        <w:tc>
          <w:tcPr>
            <w:tcW w:w="739" w:type="dxa"/>
          </w:tcPr>
          <w:p w14:paraId="7E698BB8" w14:textId="77777777" w:rsidR="00936CF4" w:rsidRPr="00F50523" w:rsidRDefault="00936CF4" w:rsidP="00936CF4">
            <w:pPr>
              <w:widowControl w:val="0"/>
              <w:jc w:val="center"/>
              <w:rPr>
                <w:rFonts w:ascii="Arial" w:hAnsi="Arial" w:cs="Arial"/>
                <w:sz w:val="16"/>
                <w:szCs w:val="16"/>
              </w:rPr>
            </w:pPr>
          </w:p>
        </w:tc>
        <w:tc>
          <w:tcPr>
            <w:tcW w:w="628" w:type="dxa"/>
          </w:tcPr>
          <w:p w14:paraId="3222022A" w14:textId="77777777" w:rsidR="00936CF4" w:rsidRPr="00F50523" w:rsidRDefault="00936CF4" w:rsidP="00936CF4">
            <w:pPr>
              <w:widowControl w:val="0"/>
              <w:jc w:val="center"/>
              <w:rPr>
                <w:rFonts w:ascii="Arial" w:hAnsi="Arial" w:cs="Arial"/>
                <w:sz w:val="16"/>
                <w:szCs w:val="16"/>
              </w:rPr>
            </w:pPr>
          </w:p>
        </w:tc>
        <w:tc>
          <w:tcPr>
            <w:tcW w:w="663" w:type="dxa"/>
          </w:tcPr>
          <w:p w14:paraId="5DB9C386" w14:textId="77777777" w:rsidR="00936CF4" w:rsidRPr="00F50523" w:rsidRDefault="00936CF4" w:rsidP="00936CF4">
            <w:pPr>
              <w:widowControl w:val="0"/>
              <w:jc w:val="center"/>
              <w:rPr>
                <w:rFonts w:ascii="Arial" w:hAnsi="Arial" w:cs="Arial"/>
                <w:sz w:val="16"/>
                <w:szCs w:val="16"/>
              </w:rPr>
            </w:pPr>
          </w:p>
        </w:tc>
        <w:tc>
          <w:tcPr>
            <w:tcW w:w="752" w:type="dxa"/>
          </w:tcPr>
          <w:p w14:paraId="3A8EC359" w14:textId="3F41F0FD"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11E8F4BE" w14:textId="6FA7113A"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3101D479" w14:textId="5B25F31B"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2E40E952" w14:textId="57148FF9"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0B43AD95" w14:textId="2CA679E3"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3E66E8D9" w14:textId="099EB9D5"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0CFF9DC2" w14:textId="5D36684A"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785AD3B4" w14:textId="77777777" w:rsidTr="00936CF4">
        <w:trPr>
          <w:trHeight w:val="193"/>
          <w:jc w:val="center"/>
        </w:trPr>
        <w:tc>
          <w:tcPr>
            <w:tcW w:w="1597" w:type="dxa"/>
          </w:tcPr>
          <w:p w14:paraId="3C342CEF" w14:textId="2F152073"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38AC94D5" w14:textId="612CB764" w:rsidR="00936CF4" w:rsidRPr="00F50523" w:rsidRDefault="00936CF4" w:rsidP="00936CF4">
            <w:pPr>
              <w:jc w:val="center"/>
              <w:rPr>
                <w:rFonts w:ascii="Arial" w:hAnsi="Arial" w:cs="Arial"/>
                <w:sz w:val="20"/>
                <w:szCs w:val="20"/>
              </w:rPr>
            </w:pPr>
            <w:r w:rsidRPr="00F50523">
              <w:rPr>
                <w:rFonts w:ascii="Arial" w:hAnsi="Arial" w:cs="Arial"/>
                <w:sz w:val="20"/>
                <w:szCs w:val="20"/>
                <w:lang w:val="hy-AM"/>
              </w:rPr>
              <w:t>03222132</w:t>
            </w:r>
          </w:p>
        </w:tc>
        <w:tc>
          <w:tcPr>
            <w:tcW w:w="1460" w:type="dxa"/>
          </w:tcPr>
          <w:p w14:paraId="4FD67835" w14:textId="5C388A4E" w:rsidR="00936CF4" w:rsidRPr="00F50523" w:rsidRDefault="00936CF4" w:rsidP="00936CF4">
            <w:pPr>
              <w:pStyle w:val="23"/>
              <w:spacing w:line="240" w:lineRule="auto"/>
              <w:ind w:firstLine="0"/>
              <w:rPr>
                <w:rFonts w:ascii="Arial" w:hAnsi="Arial" w:cs="Arial"/>
                <w:sz w:val="22"/>
                <w:szCs w:val="22"/>
                <w:lang w:val="hy-AM"/>
              </w:rPr>
            </w:pPr>
            <w:proofErr w:type="spellStart"/>
            <w:r w:rsidRPr="004A307E">
              <w:rPr>
                <w:rFonts w:ascii="Arial" w:hAnsi="Arial" w:cs="Arial"/>
                <w:color w:val="FF0000"/>
                <w:sz w:val="22"/>
                <w:szCs w:val="22"/>
                <w:lang w:val="en-US"/>
              </w:rPr>
              <w:t>персик</w:t>
            </w:r>
            <w:proofErr w:type="spellEnd"/>
          </w:p>
        </w:tc>
        <w:tc>
          <w:tcPr>
            <w:tcW w:w="804" w:type="dxa"/>
          </w:tcPr>
          <w:p w14:paraId="71CE785F" w14:textId="77777777" w:rsidR="00936CF4" w:rsidRPr="00F50523" w:rsidRDefault="00936CF4" w:rsidP="00936CF4">
            <w:pPr>
              <w:widowControl w:val="0"/>
              <w:jc w:val="center"/>
              <w:rPr>
                <w:rFonts w:ascii="Arial" w:hAnsi="Arial" w:cs="Arial"/>
                <w:sz w:val="16"/>
                <w:szCs w:val="16"/>
              </w:rPr>
            </w:pPr>
          </w:p>
        </w:tc>
        <w:tc>
          <w:tcPr>
            <w:tcW w:w="869" w:type="dxa"/>
          </w:tcPr>
          <w:p w14:paraId="18ECBCAA" w14:textId="77777777" w:rsidR="00936CF4" w:rsidRPr="00F50523" w:rsidRDefault="00936CF4" w:rsidP="00936CF4">
            <w:pPr>
              <w:widowControl w:val="0"/>
              <w:jc w:val="center"/>
              <w:rPr>
                <w:rFonts w:ascii="Arial" w:hAnsi="Arial" w:cs="Arial"/>
                <w:sz w:val="16"/>
                <w:szCs w:val="16"/>
              </w:rPr>
            </w:pPr>
          </w:p>
        </w:tc>
        <w:tc>
          <w:tcPr>
            <w:tcW w:w="655" w:type="dxa"/>
          </w:tcPr>
          <w:p w14:paraId="4D0E8BD1" w14:textId="77777777" w:rsidR="00936CF4" w:rsidRPr="00F50523" w:rsidRDefault="00936CF4" w:rsidP="00936CF4">
            <w:pPr>
              <w:widowControl w:val="0"/>
              <w:jc w:val="center"/>
              <w:rPr>
                <w:rFonts w:ascii="Arial" w:hAnsi="Arial" w:cs="Arial"/>
                <w:sz w:val="16"/>
                <w:szCs w:val="16"/>
              </w:rPr>
            </w:pPr>
          </w:p>
        </w:tc>
        <w:tc>
          <w:tcPr>
            <w:tcW w:w="739" w:type="dxa"/>
          </w:tcPr>
          <w:p w14:paraId="4216A465" w14:textId="77777777" w:rsidR="00936CF4" w:rsidRPr="00F50523" w:rsidRDefault="00936CF4" w:rsidP="00936CF4">
            <w:pPr>
              <w:widowControl w:val="0"/>
              <w:jc w:val="center"/>
              <w:rPr>
                <w:rFonts w:ascii="Arial" w:hAnsi="Arial" w:cs="Arial"/>
                <w:sz w:val="16"/>
                <w:szCs w:val="16"/>
              </w:rPr>
            </w:pPr>
          </w:p>
        </w:tc>
        <w:tc>
          <w:tcPr>
            <w:tcW w:w="628" w:type="dxa"/>
          </w:tcPr>
          <w:p w14:paraId="79AD9DDD" w14:textId="77777777" w:rsidR="00936CF4" w:rsidRPr="00F50523" w:rsidRDefault="00936CF4" w:rsidP="00936CF4">
            <w:pPr>
              <w:widowControl w:val="0"/>
              <w:jc w:val="center"/>
              <w:rPr>
                <w:rFonts w:ascii="Arial" w:hAnsi="Arial" w:cs="Arial"/>
                <w:sz w:val="16"/>
                <w:szCs w:val="16"/>
              </w:rPr>
            </w:pPr>
          </w:p>
        </w:tc>
        <w:tc>
          <w:tcPr>
            <w:tcW w:w="663" w:type="dxa"/>
          </w:tcPr>
          <w:p w14:paraId="148E2C10" w14:textId="77777777" w:rsidR="00936CF4" w:rsidRPr="00F50523" w:rsidRDefault="00936CF4" w:rsidP="00936CF4">
            <w:pPr>
              <w:widowControl w:val="0"/>
              <w:jc w:val="center"/>
              <w:rPr>
                <w:rFonts w:ascii="Arial" w:hAnsi="Arial" w:cs="Arial"/>
                <w:sz w:val="16"/>
                <w:szCs w:val="16"/>
              </w:rPr>
            </w:pPr>
          </w:p>
        </w:tc>
        <w:tc>
          <w:tcPr>
            <w:tcW w:w="752" w:type="dxa"/>
          </w:tcPr>
          <w:p w14:paraId="2D3D1032" w14:textId="752529EB"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1AA3125A" w14:textId="1FFBD680"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7D03C568" w14:textId="668118FF"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14B92843" w14:textId="46BA787A"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1E4A4106" w14:textId="52571289"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21AD3CE0" w14:textId="716EEA1B"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0E0531F9" w14:textId="01C170B3"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5ADF084C" w14:textId="77777777" w:rsidTr="00936CF4">
        <w:trPr>
          <w:trHeight w:val="193"/>
          <w:jc w:val="center"/>
        </w:trPr>
        <w:tc>
          <w:tcPr>
            <w:tcW w:w="1597" w:type="dxa"/>
          </w:tcPr>
          <w:p w14:paraId="4F788DB6" w14:textId="588AB7DD"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06357FA5" w14:textId="0B845E22" w:rsidR="00936CF4" w:rsidRPr="00F50523" w:rsidRDefault="00936CF4" w:rsidP="00936CF4">
            <w:pPr>
              <w:jc w:val="center"/>
              <w:rPr>
                <w:rFonts w:ascii="Arial" w:hAnsi="Arial" w:cs="Arial"/>
                <w:sz w:val="20"/>
                <w:szCs w:val="20"/>
              </w:rPr>
            </w:pPr>
            <w:r w:rsidRPr="00F50523">
              <w:rPr>
                <w:rFonts w:ascii="Arial" w:hAnsi="Arial" w:cs="Arial"/>
                <w:sz w:val="20"/>
                <w:szCs w:val="20"/>
                <w:shd w:val="clear" w:color="auto" w:fill="FFFFFF"/>
              </w:rPr>
              <w:t>15332410</w:t>
            </w:r>
          </w:p>
        </w:tc>
        <w:tc>
          <w:tcPr>
            <w:tcW w:w="1460" w:type="dxa"/>
          </w:tcPr>
          <w:p w14:paraId="4D6E955D" w14:textId="001EC80D" w:rsidR="00936CF4" w:rsidRPr="00F50523" w:rsidRDefault="00936CF4" w:rsidP="00936CF4">
            <w:pPr>
              <w:pStyle w:val="23"/>
              <w:spacing w:line="240" w:lineRule="auto"/>
              <w:ind w:firstLine="0"/>
              <w:rPr>
                <w:rFonts w:ascii="Arial" w:hAnsi="Arial" w:cs="Arial"/>
                <w:sz w:val="22"/>
                <w:szCs w:val="22"/>
                <w:lang w:val="hy-AM"/>
              </w:rPr>
            </w:pPr>
            <w:r w:rsidRPr="004A307E">
              <w:rPr>
                <w:rFonts w:ascii="Arial" w:hAnsi="Arial" w:cs="Arial"/>
                <w:color w:val="FF0000"/>
                <w:sz w:val="22"/>
                <w:szCs w:val="22"/>
                <w:lang w:val="hy-AM"/>
              </w:rPr>
              <w:t>Сухофрукт сливы</w:t>
            </w:r>
          </w:p>
        </w:tc>
        <w:tc>
          <w:tcPr>
            <w:tcW w:w="804" w:type="dxa"/>
          </w:tcPr>
          <w:p w14:paraId="2664E202" w14:textId="77777777" w:rsidR="00936CF4" w:rsidRPr="00F50523" w:rsidRDefault="00936CF4" w:rsidP="00936CF4">
            <w:pPr>
              <w:widowControl w:val="0"/>
              <w:jc w:val="center"/>
              <w:rPr>
                <w:rFonts w:ascii="Arial" w:hAnsi="Arial" w:cs="Arial"/>
                <w:sz w:val="16"/>
                <w:szCs w:val="16"/>
              </w:rPr>
            </w:pPr>
          </w:p>
        </w:tc>
        <w:tc>
          <w:tcPr>
            <w:tcW w:w="869" w:type="dxa"/>
          </w:tcPr>
          <w:p w14:paraId="073F3CAC" w14:textId="77777777" w:rsidR="00936CF4" w:rsidRPr="00F50523" w:rsidRDefault="00936CF4" w:rsidP="00936CF4">
            <w:pPr>
              <w:widowControl w:val="0"/>
              <w:jc w:val="center"/>
              <w:rPr>
                <w:rFonts w:ascii="Arial" w:hAnsi="Arial" w:cs="Arial"/>
                <w:sz w:val="16"/>
                <w:szCs w:val="16"/>
              </w:rPr>
            </w:pPr>
          </w:p>
        </w:tc>
        <w:tc>
          <w:tcPr>
            <w:tcW w:w="655" w:type="dxa"/>
          </w:tcPr>
          <w:p w14:paraId="20075313" w14:textId="77777777" w:rsidR="00936CF4" w:rsidRPr="00F50523" w:rsidRDefault="00936CF4" w:rsidP="00936CF4">
            <w:pPr>
              <w:widowControl w:val="0"/>
              <w:jc w:val="center"/>
              <w:rPr>
                <w:rFonts w:ascii="Arial" w:hAnsi="Arial" w:cs="Arial"/>
                <w:sz w:val="16"/>
                <w:szCs w:val="16"/>
              </w:rPr>
            </w:pPr>
          </w:p>
        </w:tc>
        <w:tc>
          <w:tcPr>
            <w:tcW w:w="739" w:type="dxa"/>
          </w:tcPr>
          <w:p w14:paraId="540AC968" w14:textId="77777777" w:rsidR="00936CF4" w:rsidRPr="00F50523" w:rsidRDefault="00936CF4" w:rsidP="00936CF4">
            <w:pPr>
              <w:widowControl w:val="0"/>
              <w:jc w:val="center"/>
              <w:rPr>
                <w:rFonts w:ascii="Arial" w:hAnsi="Arial" w:cs="Arial"/>
                <w:sz w:val="16"/>
                <w:szCs w:val="16"/>
              </w:rPr>
            </w:pPr>
          </w:p>
        </w:tc>
        <w:tc>
          <w:tcPr>
            <w:tcW w:w="628" w:type="dxa"/>
          </w:tcPr>
          <w:p w14:paraId="3CDD7BE4" w14:textId="77777777" w:rsidR="00936CF4" w:rsidRPr="00F50523" w:rsidRDefault="00936CF4" w:rsidP="00936CF4">
            <w:pPr>
              <w:widowControl w:val="0"/>
              <w:jc w:val="center"/>
              <w:rPr>
                <w:rFonts w:ascii="Arial" w:hAnsi="Arial" w:cs="Arial"/>
                <w:sz w:val="16"/>
                <w:szCs w:val="16"/>
              </w:rPr>
            </w:pPr>
          </w:p>
        </w:tc>
        <w:tc>
          <w:tcPr>
            <w:tcW w:w="663" w:type="dxa"/>
          </w:tcPr>
          <w:p w14:paraId="17E69CE4" w14:textId="77777777" w:rsidR="00936CF4" w:rsidRPr="00F50523" w:rsidRDefault="00936CF4" w:rsidP="00936CF4">
            <w:pPr>
              <w:widowControl w:val="0"/>
              <w:jc w:val="center"/>
              <w:rPr>
                <w:rFonts w:ascii="Arial" w:hAnsi="Arial" w:cs="Arial"/>
                <w:sz w:val="16"/>
                <w:szCs w:val="16"/>
              </w:rPr>
            </w:pPr>
          </w:p>
        </w:tc>
        <w:tc>
          <w:tcPr>
            <w:tcW w:w="752" w:type="dxa"/>
          </w:tcPr>
          <w:p w14:paraId="051DA01D" w14:textId="162A6D77" w:rsidR="00936CF4" w:rsidRPr="00F50523" w:rsidRDefault="00936CF4" w:rsidP="00936CF4">
            <w:pPr>
              <w:jc w:val="center"/>
              <w:rPr>
                <w:rFonts w:ascii="Arial" w:hAnsi="Arial" w:cs="Arial"/>
                <w:bCs/>
                <w:sz w:val="20"/>
                <w:szCs w:val="20"/>
              </w:rPr>
            </w:pPr>
            <w:r w:rsidRPr="00F50523">
              <w:rPr>
                <w:rFonts w:ascii="Arial" w:hAnsi="Arial" w:cs="Arial"/>
                <w:sz w:val="18"/>
                <w:szCs w:val="18"/>
              </w:rPr>
              <w:t>10%</w:t>
            </w:r>
          </w:p>
        </w:tc>
        <w:tc>
          <w:tcPr>
            <w:tcW w:w="783" w:type="dxa"/>
          </w:tcPr>
          <w:p w14:paraId="5C941E5F" w14:textId="0A37EE6E" w:rsidR="00936CF4" w:rsidRPr="00F50523" w:rsidRDefault="00936CF4" w:rsidP="00936CF4">
            <w:pPr>
              <w:jc w:val="center"/>
              <w:rPr>
                <w:rFonts w:ascii="Arial" w:hAnsi="Arial" w:cs="Arial"/>
                <w:bCs/>
                <w:sz w:val="20"/>
                <w:szCs w:val="20"/>
              </w:rPr>
            </w:pPr>
            <w:r w:rsidRPr="00F50523">
              <w:rPr>
                <w:rFonts w:ascii="Arial" w:hAnsi="Arial" w:cs="Arial"/>
                <w:sz w:val="18"/>
                <w:szCs w:val="18"/>
              </w:rPr>
              <w:t>30%</w:t>
            </w:r>
          </w:p>
        </w:tc>
        <w:tc>
          <w:tcPr>
            <w:tcW w:w="953" w:type="dxa"/>
          </w:tcPr>
          <w:p w14:paraId="395E184D" w14:textId="2C460BE1" w:rsidR="00936CF4" w:rsidRPr="00F50523" w:rsidRDefault="00936CF4" w:rsidP="00936CF4">
            <w:pPr>
              <w:jc w:val="center"/>
              <w:rPr>
                <w:rFonts w:ascii="Arial" w:hAnsi="Arial" w:cs="Arial"/>
                <w:bCs/>
                <w:sz w:val="20"/>
                <w:szCs w:val="20"/>
              </w:rPr>
            </w:pPr>
            <w:r w:rsidRPr="00F50523">
              <w:rPr>
                <w:rFonts w:ascii="Arial" w:hAnsi="Arial" w:cs="Arial"/>
                <w:sz w:val="18"/>
                <w:szCs w:val="18"/>
              </w:rPr>
              <w:t>40%</w:t>
            </w:r>
          </w:p>
        </w:tc>
        <w:tc>
          <w:tcPr>
            <w:tcW w:w="792" w:type="dxa"/>
          </w:tcPr>
          <w:p w14:paraId="69D70A20" w14:textId="0F58B5FB" w:rsidR="00936CF4" w:rsidRPr="00F50523" w:rsidRDefault="00936CF4" w:rsidP="00936CF4">
            <w:pPr>
              <w:jc w:val="center"/>
              <w:rPr>
                <w:rFonts w:ascii="Arial" w:hAnsi="Arial" w:cs="Arial"/>
                <w:bCs/>
                <w:sz w:val="20"/>
                <w:szCs w:val="20"/>
              </w:rPr>
            </w:pPr>
            <w:r w:rsidRPr="00F50523">
              <w:rPr>
                <w:rFonts w:ascii="Arial" w:hAnsi="Arial" w:cs="Arial"/>
                <w:sz w:val="18"/>
                <w:szCs w:val="18"/>
              </w:rPr>
              <w:t>60%</w:t>
            </w:r>
          </w:p>
        </w:tc>
        <w:tc>
          <w:tcPr>
            <w:tcW w:w="773" w:type="dxa"/>
          </w:tcPr>
          <w:p w14:paraId="79AC6AC1" w14:textId="09945212" w:rsidR="00936CF4" w:rsidRPr="00F50523" w:rsidRDefault="00936CF4" w:rsidP="00936CF4">
            <w:pPr>
              <w:jc w:val="center"/>
              <w:rPr>
                <w:rFonts w:ascii="Arial" w:hAnsi="Arial" w:cs="Arial"/>
                <w:bCs/>
                <w:sz w:val="20"/>
                <w:szCs w:val="20"/>
              </w:rPr>
            </w:pPr>
            <w:r w:rsidRPr="00F50523">
              <w:rPr>
                <w:rFonts w:ascii="Arial" w:hAnsi="Arial" w:cs="Arial"/>
                <w:sz w:val="18"/>
                <w:szCs w:val="18"/>
              </w:rPr>
              <w:t>80%</w:t>
            </w:r>
          </w:p>
        </w:tc>
        <w:tc>
          <w:tcPr>
            <w:tcW w:w="837" w:type="dxa"/>
          </w:tcPr>
          <w:p w14:paraId="668854FD" w14:textId="1A1D2F91" w:rsidR="00936CF4" w:rsidRPr="00F50523" w:rsidRDefault="00936CF4" w:rsidP="00936CF4">
            <w:pPr>
              <w:jc w:val="center"/>
              <w:rPr>
                <w:rFonts w:ascii="Arial" w:hAnsi="Arial" w:cs="Arial"/>
                <w:bCs/>
                <w:sz w:val="20"/>
                <w:szCs w:val="20"/>
              </w:rPr>
            </w:pPr>
            <w:r w:rsidRPr="00F50523">
              <w:rPr>
                <w:rFonts w:ascii="Arial" w:hAnsi="Arial" w:cs="Arial"/>
                <w:sz w:val="18"/>
                <w:szCs w:val="18"/>
              </w:rPr>
              <w:t>100%</w:t>
            </w:r>
          </w:p>
        </w:tc>
        <w:tc>
          <w:tcPr>
            <w:tcW w:w="783" w:type="dxa"/>
          </w:tcPr>
          <w:p w14:paraId="173156E3" w14:textId="3487B8AC" w:rsidR="00936CF4" w:rsidRPr="00F50523" w:rsidRDefault="00936CF4" w:rsidP="00936CF4">
            <w:pPr>
              <w:jc w:val="center"/>
              <w:rPr>
                <w:rFonts w:ascii="Arial" w:hAnsi="Arial" w:cs="Arial"/>
                <w:b/>
                <w:bCs/>
                <w:sz w:val="20"/>
                <w:szCs w:val="20"/>
              </w:rPr>
            </w:pPr>
            <w:r w:rsidRPr="00F50523">
              <w:rPr>
                <w:rFonts w:ascii="Arial" w:hAnsi="Arial" w:cs="Arial"/>
                <w:sz w:val="18"/>
                <w:szCs w:val="18"/>
                <w:lang w:val="en-GB"/>
              </w:rPr>
              <w:t>100%</w:t>
            </w:r>
          </w:p>
        </w:tc>
      </w:tr>
      <w:tr w:rsidR="00936CF4" w:rsidRPr="00F50523" w14:paraId="40362C65" w14:textId="77777777" w:rsidTr="00936CF4">
        <w:trPr>
          <w:trHeight w:val="193"/>
          <w:jc w:val="center"/>
        </w:trPr>
        <w:tc>
          <w:tcPr>
            <w:tcW w:w="1597" w:type="dxa"/>
          </w:tcPr>
          <w:p w14:paraId="4BA08D5F" w14:textId="5CBC7C30"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695C6035" w14:textId="4EDEFEA3" w:rsidR="00936CF4" w:rsidRPr="00F50523" w:rsidRDefault="00936CF4" w:rsidP="00936CF4">
            <w:pPr>
              <w:jc w:val="center"/>
              <w:rPr>
                <w:rFonts w:ascii="Arial" w:hAnsi="Arial" w:cs="Arial"/>
                <w:sz w:val="20"/>
                <w:szCs w:val="20"/>
              </w:rPr>
            </w:pPr>
            <w:r w:rsidRPr="00F50523">
              <w:rPr>
                <w:rFonts w:ascii="Arial" w:hAnsi="Arial" w:cs="Arial"/>
                <w:sz w:val="20"/>
                <w:szCs w:val="20"/>
              </w:rPr>
              <w:t>15332410</w:t>
            </w:r>
          </w:p>
        </w:tc>
        <w:tc>
          <w:tcPr>
            <w:tcW w:w="1460" w:type="dxa"/>
          </w:tcPr>
          <w:p w14:paraId="17E3C446" w14:textId="37ED5BE9" w:rsidR="00936CF4" w:rsidRPr="00F50523" w:rsidRDefault="00936CF4" w:rsidP="00936CF4">
            <w:pPr>
              <w:pStyle w:val="23"/>
              <w:spacing w:line="240" w:lineRule="auto"/>
              <w:ind w:firstLine="0"/>
              <w:rPr>
                <w:rFonts w:ascii="Arial" w:hAnsi="Arial" w:cs="Arial"/>
                <w:sz w:val="22"/>
                <w:szCs w:val="22"/>
                <w:lang w:val="hy-AM"/>
              </w:rPr>
            </w:pPr>
            <w:proofErr w:type="spellStart"/>
            <w:r w:rsidRPr="004A307E">
              <w:rPr>
                <w:rFonts w:ascii="Arial" w:hAnsi="Arial" w:cs="Arial"/>
                <w:color w:val="FF0000"/>
                <w:sz w:val="22"/>
                <w:szCs w:val="22"/>
                <w:lang w:val="en-US"/>
              </w:rPr>
              <w:t>Сухофрукт</w:t>
            </w:r>
            <w:proofErr w:type="spellEnd"/>
            <w:r w:rsidRPr="004A307E">
              <w:rPr>
                <w:rFonts w:ascii="Arial" w:hAnsi="Arial" w:cs="Arial"/>
                <w:color w:val="FF0000"/>
                <w:sz w:val="22"/>
                <w:szCs w:val="22"/>
                <w:lang w:val="en-US"/>
              </w:rPr>
              <w:t xml:space="preserve"> </w:t>
            </w:r>
            <w:proofErr w:type="spellStart"/>
            <w:r w:rsidRPr="004A307E">
              <w:rPr>
                <w:rFonts w:ascii="Arial" w:hAnsi="Arial" w:cs="Arial"/>
                <w:color w:val="FF0000"/>
                <w:sz w:val="22"/>
                <w:szCs w:val="22"/>
                <w:lang w:val="en-US"/>
              </w:rPr>
              <w:t>акбрикосов</w:t>
            </w:r>
            <w:proofErr w:type="spellEnd"/>
          </w:p>
        </w:tc>
        <w:tc>
          <w:tcPr>
            <w:tcW w:w="804" w:type="dxa"/>
          </w:tcPr>
          <w:p w14:paraId="17ED5DF1" w14:textId="77777777" w:rsidR="00936CF4" w:rsidRPr="00F50523" w:rsidRDefault="00936CF4" w:rsidP="00936CF4">
            <w:pPr>
              <w:widowControl w:val="0"/>
              <w:jc w:val="center"/>
              <w:rPr>
                <w:rFonts w:ascii="Arial" w:hAnsi="Arial" w:cs="Arial"/>
                <w:sz w:val="16"/>
                <w:szCs w:val="16"/>
              </w:rPr>
            </w:pPr>
          </w:p>
        </w:tc>
        <w:tc>
          <w:tcPr>
            <w:tcW w:w="869" w:type="dxa"/>
          </w:tcPr>
          <w:p w14:paraId="083995FC" w14:textId="77777777" w:rsidR="00936CF4" w:rsidRPr="00F50523" w:rsidRDefault="00936CF4" w:rsidP="00936CF4">
            <w:pPr>
              <w:widowControl w:val="0"/>
              <w:jc w:val="center"/>
              <w:rPr>
                <w:rFonts w:ascii="Arial" w:hAnsi="Arial" w:cs="Arial"/>
                <w:sz w:val="16"/>
                <w:szCs w:val="16"/>
              </w:rPr>
            </w:pPr>
          </w:p>
        </w:tc>
        <w:tc>
          <w:tcPr>
            <w:tcW w:w="655" w:type="dxa"/>
          </w:tcPr>
          <w:p w14:paraId="243B9733" w14:textId="77777777" w:rsidR="00936CF4" w:rsidRPr="00F50523" w:rsidRDefault="00936CF4" w:rsidP="00936CF4">
            <w:pPr>
              <w:widowControl w:val="0"/>
              <w:jc w:val="center"/>
              <w:rPr>
                <w:rFonts w:ascii="Arial" w:hAnsi="Arial" w:cs="Arial"/>
                <w:sz w:val="16"/>
                <w:szCs w:val="16"/>
              </w:rPr>
            </w:pPr>
          </w:p>
        </w:tc>
        <w:tc>
          <w:tcPr>
            <w:tcW w:w="739" w:type="dxa"/>
          </w:tcPr>
          <w:p w14:paraId="1D245147" w14:textId="77777777" w:rsidR="00936CF4" w:rsidRPr="00F50523" w:rsidRDefault="00936CF4" w:rsidP="00936CF4">
            <w:pPr>
              <w:widowControl w:val="0"/>
              <w:jc w:val="center"/>
              <w:rPr>
                <w:rFonts w:ascii="Arial" w:hAnsi="Arial" w:cs="Arial"/>
                <w:sz w:val="16"/>
                <w:szCs w:val="16"/>
              </w:rPr>
            </w:pPr>
          </w:p>
        </w:tc>
        <w:tc>
          <w:tcPr>
            <w:tcW w:w="628" w:type="dxa"/>
          </w:tcPr>
          <w:p w14:paraId="154ECACA" w14:textId="77777777" w:rsidR="00936CF4" w:rsidRPr="00F50523" w:rsidRDefault="00936CF4" w:rsidP="00936CF4">
            <w:pPr>
              <w:widowControl w:val="0"/>
              <w:jc w:val="center"/>
              <w:rPr>
                <w:rFonts w:ascii="Arial" w:hAnsi="Arial" w:cs="Arial"/>
                <w:sz w:val="16"/>
                <w:szCs w:val="16"/>
              </w:rPr>
            </w:pPr>
          </w:p>
        </w:tc>
        <w:tc>
          <w:tcPr>
            <w:tcW w:w="663" w:type="dxa"/>
          </w:tcPr>
          <w:p w14:paraId="0AC6717E" w14:textId="77777777" w:rsidR="00936CF4" w:rsidRPr="00F50523" w:rsidRDefault="00936CF4" w:rsidP="00936CF4">
            <w:pPr>
              <w:widowControl w:val="0"/>
              <w:jc w:val="center"/>
              <w:rPr>
                <w:rFonts w:ascii="Arial" w:hAnsi="Arial" w:cs="Arial"/>
                <w:sz w:val="16"/>
                <w:szCs w:val="16"/>
              </w:rPr>
            </w:pPr>
          </w:p>
        </w:tc>
        <w:tc>
          <w:tcPr>
            <w:tcW w:w="752" w:type="dxa"/>
          </w:tcPr>
          <w:p w14:paraId="79FC9489" w14:textId="6B37F19E"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w:t>
            </w:r>
          </w:p>
        </w:tc>
        <w:tc>
          <w:tcPr>
            <w:tcW w:w="783" w:type="dxa"/>
          </w:tcPr>
          <w:p w14:paraId="69DB3A96" w14:textId="3293C7FD"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30%</w:t>
            </w:r>
          </w:p>
        </w:tc>
        <w:tc>
          <w:tcPr>
            <w:tcW w:w="953" w:type="dxa"/>
          </w:tcPr>
          <w:p w14:paraId="1A637F36" w14:textId="4CCCA0F3"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40%</w:t>
            </w:r>
          </w:p>
        </w:tc>
        <w:tc>
          <w:tcPr>
            <w:tcW w:w="792" w:type="dxa"/>
          </w:tcPr>
          <w:p w14:paraId="7613F19D" w14:textId="0C0C36BC"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60%</w:t>
            </w:r>
          </w:p>
        </w:tc>
        <w:tc>
          <w:tcPr>
            <w:tcW w:w="773" w:type="dxa"/>
          </w:tcPr>
          <w:p w14:paraId="7628FA4F" w14:textId="506925E2"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80%</w:t>
            </w:r>
          </w:p>
        </w:tc>
        <w:tc>
          <w:tcPr>
            <w:tcW w:w="837" w:type="dxa"/>
          </w:tcPr>
          <w:p w14:paraId="1D17A6A8" w14:textId="6CDF21AC"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100%</w:t>
            </w:r>
          </w:p>
        </w:tc>
        <w:tc>
          <w:tcPr>
            <w:tcW w:w="783" w:type="dxa"/>
          </w:tcPr>
          <w:p w14:paraId="2F613B8C" w14:textId="0A667FC8" w:rsidR="00936CF4" w:rsidRPr="00F50523" w:rsidRDefault="00936CF4" w:rsidP="00936CF4">
            <w:pPr>
              <w:jc w:val="center"/>
              <w:rPr>
                <w:rFonts w:ascii="Arial" w:hAnsi="Arial" w:cs="Arial"/>
                <w:sz w:val="20"/>
                <w:szCs w:val="20"/>
                <w:lang w:val="hy-AM"/>
              </w:rPr>
            </w:pPr>
            <w:r w:rsidRPr="00F50523">
              <w:rPr>
                <w:rFonts w:ascii="Arial" w:hAnsi="Arial" w:cs="Arial"/>
                <w:sz w:val="18"/>
                <w:szCs w:val="18"/>
                <w:lang w:val="en-GB"/>
              </w:rPr>
              <w:t>100%</w:t>
            </w:r>
          </w:p>
        </w:tc>
      </w:tr>
      <w:tr w:rsidR="00936CF4" w:rsidRPr="00F50523" w14:paraId="35781131" w14:textId="77777777" w:rsidTr="00936CF4">
        <w:trPr>
          <w:trHeight w:val="193"/>
          <w:jc w:val="center"/>
        </w:trPr>
        <w:tc>
          <w:tcPr>
            <w:tcW w:w="1597" w:type="dxa"/>
          </w:tcPr>
          <w:p w14:paraId="16A17F81" w14:textId="45F534A6"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4CA53C59" w14:textId="5BDB9705" w:rsidR="00936CF4" w:rsidRPr="00F50523" w:rsidRDefault="00936CF4" w:rsidP="00936CF4">
            <w:pPr>
              <w:jc w:val="center"/>
              <w:rPr>
                <w:rFonts w:ascii="Arial" w:hAnsi="Arial" w:cs="Arial"/>
                <w:sz w:val="20"/>
                <w:szCs w:val="20"/>
              </w:rPr>
            </w:pPr>
            <w:r w:rsidRPr="00F50523">
              <w:rPr>
                <w:rFonts w:ascii="Arial" w:hAnsi="Arial" w:cs="Arial"/>
                <w:sz w:val="20"/>
                <w:szCs w:val="20"/>
              </w:rPr>
              <w:t>03221129</w:t>
            </w:r>
          </w:p>
        </w:tc>
        <w:tc>
          <w:tcPr>
            <w:tcW w:w="1460" w:type="dxa"/>
          </w:tcPr>
          <w:p w14:paraId="7A08FCEB" w14:textId="27EBD489" w:rsidR="00936CF4" w:rsidRPr="00F50523" w:rsidRDefault="00936CF4" w:rsidP="00936CF4">
            <w:pPr>
              <w:pStyle w:val="23"/>
              <w:spacing w:line="240" w:lineRule="auto"/>
              <w:ind w:firstLine="0"/>
              <w:rPr>
                <w:rFonts w:ascii="Arial" w:hAnsi="Arial" w:cs="Arial"/>
                <w:sz w:val="22"/>
                <w:szCs w:val="22"/>
                <w:lang w:val="hy-AM"/>
              </w:rPr>
            </w:pPr>
            <w:r w:rsidRPr="00D05520">
              <w:rPr>
                <w:rFonts w:ascii="Arial" w:hAnsi="Arial" w:cs="Arial"/>
                <w:color w:val="FF0000"/>
                <w:sz w:val="22"/>
                <w:szCs w:val="22"/>
                <w:lang w:val="hy-AM"/>
              </w:rPr>
              <w:t>Капуста</w:t>
            </w:r>
          </w:p>
        </w:tc>
        <w:tc>
          <w:tcPr>
            <w:tcW w:w="804" w:type="dxa"/>
          </w:tcPr>
          <w:p w14:paraId="45DBB45D" w14:textId="77777777" w:rsidR="00936CF4" w:rsidRPr="00F50523" w:rsidRDefault="00936CF4" w:rsidP="00936CF4">
            <w:pPr>
              <w:widowControl w:val="0"/>
              <w:jc w:val="center"/>
              <w:rPr>
                <w:rFonts w:ascii="Arial" w:hAnsi="Arial" w:cs="Arial"/>
                <w:sz w:val="16"/>
                <w:szCs w:val="16"/>
              </w:rPr>
            </w:pPr>
          </w:p>
        </w:tc>
        <w:tc>
          <w:tcPr>
            <w:tcW w:w="869" w:type="dxa"/>
          </w:tcPr>
          <w:p w14:paraId="18A32A54" w14:textId="77777777" w:rsidR="00936CF4" w:rsidRPr="00F50523" w:rsidRDefault="00936CF4" w:rsidP="00936CF4">
            <w:pPr>
              <w:widowControl w:val="0"/>
              <w:jc w:val="center"/>
              <w:rPr>
                <w:rFonts w:ascii="Arial" w:hAnsi="Arial" w:cs="Arial"/>
                <w:sz w:val="16"/>
                <w:szCs w:val="16"/>
              </w:rPr>
            </w:pPr>
          </w:p>
        </w:tc>
        <w:tc>
          <w:tcPr>
            <w:tcW w:w="655" w:type="dxa"/>
          </w:tcPr>
          <w:p w14:paraId="469BAA7D" w14:textId="77777777" w:rsidR="00936CF4" w:rsidRPr="00F50523" w:rsidRDefault="00936CF4" w:rsidP="00936CF4">
            <w:pPr>
              <w:widowControl w:val="0"/>
              <w:jc w:val="center"/>
              <w:rPr>
                <w:rFonts w:ascii="Arial" w:hAnsi="Arial" w:cs="Arial"/>
                <w:sz w:val="16"/>
                <w:szCs w:val="16"/>
              </w:rPr>
            </w:pPr>
          </w:p>
        </w:tc>
        <w:tc>
          <w:tcPr>
            <w:tcW w:w="739" w:type="dxa"/>
          </w:tcPr>
          <w:p w14:paraId="5CE84C4F" w14:textId="77777777" w:rsidR="00936CF4" w:rsidRPr="00F50523" w:rsidRDefault="00936CF4" w:rsidP="00936CF4">
            <w:pPr>
              <w:widowControl w:val="0"/>
              <w:jc w:val="center"/>
              <w:rPr>
                <w:rFonts w:ascii="Arial" w:hAnsi="Arial" w:cs="Arial"/>
                <w:sz w:val="16"/>
                <w:szCs w:val="16"/>
              </w:rPr>
            </w:pPr>
          </w:p>
        </w:tc>
        <w:tc>
          <w:tcPr>
            <w:tcW w:w="628" w:type="dxa"/>
          </w:tcPr>
          <w:p w14:paraId="56C456CD" w14:textId="77777777" w:rsidR="00936CF4" w:rsidRPr="00F50523" w:rsidRDefault="00936CF4" w:rsidP="00936CF4">
            <w:pPr>
              <w:widowControl w:val="0"/>
              <w:jc w:val="center"/>
              <w:rPr>
                <w:rFonts w:ascii="Arial" w:hAnsi="Arial" w:cs="Arial"/>
                <w:sz w:val="16"/>
                <w:szCs w:val="16"/>
              </w:rPr>
            </w:pPr>
          </w:p>
        </w:tc>
        <w:tc>
          <w:tcPr>
            <w:tcW w:w="663" w:type="dxa"/>
          </w:tcPr>
          <w:p w14:paraId="4542EA16" w14:textId="77777777" w:rsidR="00936CF4" w:rsidRPr="00F50523" w:rsidRDefault="00936CF4" w:rsidP="00936CF4">
            <w:pPr>
              <w:widowControl w:val="0"/>
              <w:jc w:val="center"/>
              <w:rPr>
                <w:rFonts w:ascii="Arial" w:hAnsi="Arial" w:cs="Arial"/>
                <w:sz w:val="16"/>
                <w:szCs w:val="16"/>
              </w:rPr>
            </w:pPr>
          </w:p>
        </w:tc>
        <w:tc>
          <w:tcPr>
            <w:tcW w:w="752" w:type="dxa"/>
          </w:tcPr>
          <w:p w14:paraId="331B323F" w14:textId="65F2818C"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w:t>
            </w:r>
          </w:p>
        </w:tc>
        <w:tc>
          <w:tcPr>
            <w:tcW w:w="783" w:type="dxa"/>
          </w:tcPr>
          <w:p w14:paraId="35637613" w14:textId="53DAE02B"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30%</w:t>
            </w:r>
          </w:p>
        </w:tc>
        <w:tc>
          <w:tcPr>
            <w:tcW w:w="953" w:type="dxa"/>
          </w:tcPr>
          <w:p w14:paraId="43B592EA" w14:textId="5B9989C1"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40%</w:t>
            </w:r>
          </w:p>
        </w:tc>
        <w:tc>
          <w:tcPr>
            <w:tcW w:w="792" w:type="dxa"/>
          </w:tcPr>
          <w:p w14:paraId="27D1F6F2" w14:textId="2C0804E3"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60%</w:t>
            </w:r>
          </w:p>
        </w:tc>
        <w:tc>
          <w:tcPr>
            <w:tcW w:w="773" w:type="dxa"/>
          </w:tcPr>
          <w:p w14:paraId="3CFB76E2" w14:textId="68A8B3A3"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80%</w:t>
            </w:r>
          </w:p>
        </w:tc>
        <w:tc>
          <w:tcPr>
            <w:tcW w:w="837" w:type="dxa"/>
          </w:tcPr>
          <w:p w14:paraId="160C9532" w14:textId="2B005A92"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100%</w:t>
            </w:r>
          </w:p>
        </w:tc>
        <w:tc>
          <w:tcPr>
            <w:tcW w:w="783" w:type="dxa"/>
          </w:tcPr>
          <w:p w14:paraId="7BC45183" w14:textId="45133F9B" w:rsidR="00936CF4" w:rsidRPr="00F50523" w:rsidRDefault="00936CF4" w:rsidP="00936CF4">
            <w:pPr>
              <w:jc w:val="center"/>
              <w:rPr>
                <w:rFonts w:ascii="Arial" w:hAnsi="Arial" w:cs="Arial"/>
                <w:sz w:val="20"/>
                <w:szCs w:val="20"/>
                <w:lang w:val="hy-AM"/>
              </w:rPr>
            </w:pPr>
            <w:r w:rsidRPr="00F50523">
              <w:rPr>
                <w:rFonts w:ascii="Arial" w:hAnsi="Arial" w:cs="Arial"/>
                <w:sz w:val="18"/>
                <w:szCs w:val="18"/>
                <w:lang w:val="en-GB"/>
              </w:rPr>
              <w:t>100%</w:t>
            </w:r>
          </w:p>
        </w:tc>
      </w:tr>
      <w:tr w:rsidR="00936CF4" w:rsidRPr="00F50523" w14:paraId="4D163992" w14:textId="77777777" w:rsidTr="00936CF4">
        <w:trPr>
          <w:trHeight w:val="193"/>
          <w:jc w:val="center"/>
        </w:trPr>
        <w:tc>
          <w:tcPr>
            <w:tcW w:w="1597" w:type="dxa"/>
          </w:tcPr>
          <w:p w14:paraId="75FEEA7F" w14:textId="6AF19DC4" w:rsidR="00936CF4" w:rsidRPr="00F50523" w:rsidRDefault="00936CF4" w:rsidP="00936CF4">
            <w:pPr>
              <w:pStyle w:val="aff"/>
              <w:widowControl w:val="0"/>
              <w:numPr>
                <w:ilvl w:val="0"/>
                <w:numId w:val="33"/>
              </w:numPr>
              <w:ind w:left="454"/>
              <w:jc w:val="center"/>
              <w:rPr>
                <w:rFonts w:ascii="Arial" w:hAnsi="Arial" w:cs="Arial"/>
                <w:sz w:val="20"/>
                <w:szCs w:val="20"/>
                <w:lang w:val="en-US"/>
              </w:rPr>
            </w:pPr>
          </w:p>
        </w:tc>
        <w:tc>
          <w:tcPr>
            <w:tcW w:w="1649" w:type="dxa"/>
          </w:tcPr>
          <w:p w14:paraId="4F76FF53" w14:textId="123D7290" w:rsidR="00936CF4" w:rsidRPr="00F50523" w:rsidRDefault="00936CF4" w:rsidP="00936CF4">
            <w:pPr>
              <w:jc w:val="center"/>
              <w:rPr>
                <w:rFonts w:ascii="Arial" w:hAnsi="Arial" w:cs="Arial"/>
                <w:sz w:val="20"/>
                <w:szCs w:val="20"/>
              </w:rPr>
            </w:pPr>
            <w:r w:rsidRPr="00F50523">
              <w:rPr>
                <w:rFonts w:ascii="Arial" w:hAnsi="Arial" w:cs="Arial"/>
                <w:sz w:val="20"/>
                <w:szCs w:val="20"/>
              </w:rPr>
              <w:t>03221126</w:t>
            </w:r>
          </w:p>
        </w:tc>
        <w:tc>
          <w:tcPr>
            <w:tcW w:w="1460" w:type="dxa"/>
          </w:tcPr>
          <w:p w14:paraId="232DF04A" w14:textId="1D455A4C" w:rsidR="00936CF4" w:rsidRPr="00F50523" w:rsidRDefault="00936CF4" w:rsidP="00936CF4">
            <w:pPr>
              <w:pStyle w:val="23"/>
              <w:spacing w:line="240" w:lineRule="auto"/>
              <w:ind w:firstLine="0"/>
              <w:rPr>
                <w:rFonts w:ascii="Arial" w:hAnsi="Arial" w:cs="Arial"/>
                <w:sz w:val="22"/>
                <w:szCs w:val="22"/>
                <w:lang w:val="hy-AM"/>
              </w:rPr>
            </w:pPr>
            <w:proofErr w:type="spellStart"/>
            <w:r w:rsidRPr="00D05520">
              <w:rPr>
                <w:rFonts w:ascii="Arial" w:hAnsi="Arial" w:cs="Arial"/>
                <w:color w:val="FF0000"/>
                <w:sz w:val="22"/>
                <w:szCs w:val="22"/>
                <w:lang w:val="en-US"/>
              </w:rPr>
              <w:t>Тыква</w:t>
            </w:r>
            <w:proofErr w:type="spellEnd"/>
          </w:p>
        </w:tc>
        <w:tc>
          <w:tcPr>
            <w:tcW w:w="804" w:type="dxa"/>
          </w:tcPr>
          <w:p w14:paraId="34681842" w14:textId="77777777" w:rsidR="00936CF4" w:rsidRPr="00F50523" w:rsidRDefault="00936CF4" w:rsidP="00936CF4">
            <w:pPr>
              <w:widowControl w:val="0"/>
              <w:jc w:val="center"/>
              <w:rPr>
                <w:rFonts w:ascii="Arial" w:hAnsi="Arial" w:cs="Arial"/>
                <w:sz w:val="16"/>
                <w:szCs w:val="16"/>
              </w:rPr>
            </w:pPr>
          </w:p>
        </w:tc>
        <w:tc>
          <w:tcPr>
            <w:tcW w:w="869" w:type="dxa"/>
          </w:tcPr>
          <w:p w14:paraId="1877597F" w14:textId="77777777" w:rsidR="00936CF4" w:rsidRPr="00F50523" w:rsidRDefault="00936CF4" w:rsidP="00936CF4">
            <w:pPr>
              <w:widowControl w:val="0"/>
              <w:jc w:val="center"/>
              <w:rPr>
                <w:rFonts w:ascii="Arial" w:hAnsi="Arial" w:cs="Arial"/>
                <w:sz w:val="16"/>
                <w:szCs w:val="16"/>
              </w:rPr>
            </w:pPr>
          </w:p>
        </w:tc>
        <w:tc>
          <w:tcPr>
            <w:tcW w:w="655" w:type="dxa"/>
          </w:tcPr>
          <w:p w14:paraId="35B1157C" w14:textId="77777777" w:rsidR="00936CF4" w:rsidRPr="00F50523" w:rsidRDefault="00936CF4" w:rsidP="00936CF4">
            <w:pPr>
              <w:widowControl w:val="0"/>
              <w:jc w:val="center"/>
              <w:rPr>
                <w:rFonts w:ascii="Arial" w:hAnsi="Arial" w:cs="Arial"/>
                <w:sz w:val="16"/>
                <w:szCs w:val="16"/>
              </w:rPr>
            </w:pPr>
          </w:p>
        </w:tc>
        <w:tc>
          <w:tcPr>
            <w:tcW w:w="739" w:type="dxa"/>
          </w:tcPr>
          <w:p w14:paraId="6592004D" w14:textId="77777777" w:rsidR="00936CF4" w:rsidRPr="00F50523" w:rsidRDefault="00936CF4" w:rsidP="00936CF4">
            <w:pPr>
              <w:widowControl w:val="0"/>
              <w:jc w:val="center"/>
              <w:rPr>
                <w:rFonts w:ascii="Arial" w:hAnsi="Arial" w:cs="Arial"/>
                <w:sz w:val="16"/>
                <w:szCs w:val="16"/>
              </w:rPr>
            </w:pPr>
          </w:p>
        </w:tc>
        <w:tc>
          <w:tcPr>
            <w:tcW w:w="628" w:type="dxa"/>
          </w:tcPr>
          <w:p w14:paraId="2D22640A" w14:textId="77777777" w:rsidR="00936CF4" w:rsidRPr="00F50523" w:rsidRDefault="00936CF4" w:rsidP="00936CF4">
            <w:pPr>
              <w:widowControl w:val="0"/>
              <w:jc w:val="center"/>
              <w:rPr>
                <w:rFonts w:ascii="Arial" w:hAnsi="Arial" w:cs="Arial"/>
                <w:sz w:val="16"/>
                <w:szCs w:val="16"/>
              </w:rPr>
            </w:pPr>
          </w:p>
        </w:tc>
        <w:tc>
          <w:tcPr>
            <w:tcW w:w="663" w:type="dxa"/>
          </w:tcPr>
          <w:p w14:paraId="1B6493D9" w14:textId="77777777" w:rsidR="00936CF4" w:rsidRPr="00F50523" w:rsidRDefault="00936CF4" w:rsidP="00936CF4">
            <w:pPr>
              <w:widowControl w:val="0"/>
              <w:jc w:val="center"/>
              <w:rPr>
                <w:rFonts w:ascii="Arial" w:hAnsi="Arial" w:cs="Arial"/>
                <w:sz w:val="16"/>
                <w:szCs w:val="16"/>
              </w:rPr>
            </w:pPr>
          </w:p>
        </w:tc>
        <w:tc>
          <w:tcPr>
            <w:tcW w:w="752" w:type="dxa"/>
          </w:tcPr>
          <w:p w14:paraId="7C88B8DB" w14:textId="46A828C0"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w:t>
            </w:r>
          </w:p>
        </w:tc>
        <w:tc>
          <w:tcPr>
            <w:tcW w:w="783" w:type="dxa"/>
          </w:tcPr>
          <w:p w14:paraId="24289F46" w14:textId="1E156169"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30%</w:t>
            </w:r>
          </w:p>
        </w:tc>
        <w:tc>
          <w:tcPr>
            <w:tcW w:w="953" w:type="dxa"/>
          </w:tcPr>
          <w:p w14:paraId="457301B1" w14:textId="748F9377"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40%</w:t>
            </w:r>
          </w:p>
        </w:tc>
        <w:tc>
          <w:tcPr>
            <w:tcW w:w="792" w:type="dxa"/>
          </w:tcPr>
          <w:p w14:paraId="6814C528" w14:textId="36A9A8AE"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60%</w:t>
            </w:r>
          </w:p>
        </w:tc>
        <w:tc>
          <w:tcPr>
            <w:tcW w:w="773" w:type="dxa"/>
          </w:tcPr>
          <w:p w14:paraId="7FDC71E9" w14:textId="430B2BFE"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80%</w:t>
            </w:r>
          </w:p>
        </w:tc>
        <w:tc>
          <w:tcPr>
            <w:tcW w:w="837" w:type="dxa"/>
          </w:tcPr>
          <w:p w14:paraId="470AE471" w14:textId="1EA374A9" w:rsidR="00936CF4" w:rsidRPr="00F50523" w:rsidRDefault="00936CF4" w:rsidP="00936CF4">
            <w:pPr>
              <w:jc w:val="center"/>
              <w:rPr>
                <w:rFonts w:ascii="Arial" w:hAnsi="Arial" w:cs="Arial"/>
                <w:sz w:val="20"/>
                <w:szCs w:val="20"/>
                <w:lang w:val="hy-AM"/>
              </w:rPr>
            </w:pPr>
            <w:r w:rsidRPr="00F50523">
              <w:rPr>
                <w:rFonts w:ascii="Arial" w:hAnsi="Arial" w:cs="Arial"/>
                <w:sz w:val="18"/>
                <w:szCs w:val="18"/>
              </w:rPr>
              <w:t>100%</w:t>
            </w:r>
          </w:p>
        </w:tc>
        <w:tc>
          <w:tcPr>
            <w:tcW w:w="783" w:type="dxa"/>
          </w:tcPr>
          <w:p w14:paraId="07EA9301" w14:textId="6501B17E" w:rsidR="00936CF4" w:rsidRPr="00F50523" w:rsidRDefault="00936CF4" w:rsidP="00936CF4">
            <w:pPr>
              <w:jc w:val="center"/>
              <w:rPr>
                <w:rFonts w:ascii="Arial" w:hAnsi="Arial" w:cs="Arial"/>
                <w:sz w:val="20"/>
                <w:szCs w:val="20"/>
                <w:lang w:val="hy-AM"/>
              </w:rPr>
            </w:pPr>
            <w:r w:rsidRPr="00F50523">
              <w:rPr>
                <w:rFonts w:ascii="Arial" w:hAnsi="Arial" w:cs="Arial"/>
                <w:sz w:val="18"/>
                <w:szCs w:val="18"/>
                <w:lang w:val="en-GB"/>
              </w:rPr>
              <w:t>100%</w:t>
            </w:r>
          </w:p>
        </w:tc>
      </w:tr>
    </w:tbl>
    <w:p w14:paraId="394E308A" w14:textId="77777777" w:rsidR="00071D1C" w:rsidRPr="003415BF" w:rsidRDefault="00071D1C" w:rsidP="00B46D58">
      <w:pPr>
        <w:widowControl w:val="0"/>
        <w:spacing w:after="120"/>
        <w:rPr>
          <w:rFonts w:asciiTheme="minorHAnsi" w:hAnsiTheme="minorHAnsi"/>
          <w:i/>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26344511" w14:textId="77777777" w:rsidTr="00E22E51">
        <w:trPr>
          <w:jc w:val="center"/>
        </w:trPr>
        <w:tc>
          <w:tcPr>
            <w:tcW w:w="4536" w:type="dxa"/>
          </w:tcPr>
          <w:p w14:paraId="07A8EB50"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765812F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2BDD2CDB"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5F0EA932"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07DC29F" w14:textId="77777777" w:rsidR="00071D1C" w:rsidRPr="00B138F3" w:rsidRDefault="00071D1C" w:rsidP="00B46D58">
            <w:pPr>
              <w:widowControl w:val="0"/>
              <w:spacing w:after="160"/>
              <w:jc w:val="center"/>
              <w:rPr>
                <w:rFonts w:ascii="GHEA Grapalat" w:hAnsi="GHEA Grapalat"/>
              </w:rPr>
            </w:pPr>
          </w:p>
        </w:tc>
        <w:tc>
          <w:tcPr>
            <w:tcW w:w="4343" w:type="dxa"/>
          </w:tcPr>
          <w:p w14:paraId="03A0375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477B57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F7933D3"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17C61C3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3E4A58AB"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45387A80"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22C06D4C"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B2DCC8F"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B138F3" w14:paraId="14ECA67F" w14:textId="77777777" w:rsidTr="007A2020">
        <w:trPr>
          <w:tblCellSpacing w:w="7" w:type="dxa"/>
          <w:jc w:val="center"/>
        </w:trPr>
        <w:tc>
          <w:tcPr>
            <w:tcW w:w="0" w:type="auto"/>
            <w:vAlign w:val="center"/>
          </w:tcPr>
          <w:p w14:paraId="370D5C85"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16A33A9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0F0BE9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56F99AE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40B771D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58965516"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1A4B17FE"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4DE42D6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45AFE41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7CD8433"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72553D1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B158DC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55BC0724" w14:textId="77777777" w:rsidR="0038400D" w:rsidRPr="00B138F3" w:rsidRDefault="0038400D" w:rsidP="00B46D58">
      <w:pPr>
        <w:widowControl w:val="0"/>
        <w:spacing w:after="160"/>
        <w:ind w:firstLine="375"/>
        <w:rPr>
          <w:rFonts w:ascii="GHEA Grapalat" w:hAnsi="GHEA Grapalat"/>
          <w:iCs/>
        </w:rPr>
      </w:pPr>
    </w:p>
    <w:p w14:paraId="296AC1FA"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7FA05BBF"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45ECBCFA" w14:textId="77777777"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14:paraId="261A8FC6" w14:textId="77777777"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40A674F"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7E2A2D5E"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331B7007" w14:textId="77777777"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3EA5803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6E34258D"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684F5D5A" w14:textId="77777777" w:rsidTr="00AB4EAB">
        <w:trPr>
          <w:jc w:val="center"/>
        </w:trPr>
        <w:tc>
          <w:tcPr>
            <w:tcW w:w="442" w:type="dxa"/>
            <w:vMerge w:val="restart"/>
            <w:shd w:val="clear" w:color="auto" w:fill="auto"/>
            <w:vAlign w:val="center"/>
          </w:tcPr>
          <w:p w14:paraId="61918A2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276EFF92"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36D95E58" w14:textId="77777777" w:rsidTr="00AB4EAB">
        <w:trPr>
          <w:jc w:val="center"/>
        </w:trPr>
        <w:tc>
          <w:tcPr>
            <w:tcW w:w="442" w:type="dxa"/>
            <w:vMerge/>
            <w:shd w:val="clear" w:color="auto" w:fill="auto"/>
          </w:tcPr>
          <w:p w14:paraId="47BD335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40667A4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366EA79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4E1F96C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2CE945F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0C2DC224"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527D9566" w14:textId="77777777"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7F99D1DD" w14:textId="77777777" w:rsidTr="00AB4EAB">
        <w:trPr>
          <w:trHeight w:val="1105"/>
          <w:jc w:val="center"/>
        </w:trPr>
        <w:tc>
          <w:tcPr>
            <w:tcW w:w="442" w:type="dxa"/>
            <w:vMerge/>
            <w:tcBorders>
              <w:bottom w:val="single" w:sz="4" w:space="0" w:color="auto"/>
            </w:tcBorders>
            <w:shd w:val="clear" w:color="auto" w:fill="auto"/>
          </w:tcPr>
          <w:p w14:paraId="4C052C3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7D7DF01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3700EA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CEED8F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2071DD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76111A0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09202C41"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324E6599"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049C69F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14:paraId="35BB50E8" w14:textId="77777777" w:rsidTr="00AB4EAB">
        <w:trPr>
          <w:jc w:val="center"/>
        </w:trPr>
        <w:tc>
          <w:tcPr>
            <w:tcW w:w="442" w:type="dxa"/>
            <w:shd w:val="clear" w:color="auto" w:fill="auto"/>
            <w:vAlign w:val="center"/>
          </w:tcPr>
          <w:p w14:paraId="4B1500C6"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7FCB7E9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3CC3B4A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3AF65032"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166F6CBA"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BAAD7E3"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742901C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6435C864"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E559ED5"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14:paraId="13AF6BBC" w14:textId="77777777" w:rsidTr="00AB4EAB">
        <w:trPr>
          <w:jc w:val="center"/>
        </w:trPr>
        <w:tc>
          <w:tcPr>
            <w:tcW w:w="442" w:type="dxa"/>
            <w:shd w:val="clear" w:color="auto" w:fill="auto"/>
          </w:tcPr>
          <w:p w14:paraId="6E1BB41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37D9A297"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333F3D9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1C2BAA2C"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522C104E"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7F7A749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17D8F45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792396AF"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65589DED" w14:textId="77777777"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14:paraId="4BC4CE95" w14:textId="77777777" w:rsidR="0038400D" w:rsidRPr="00B138F3" w:rsidRDefault="0038400D" w:rsidP="00B46D58">
      <w:pPr>
        <w:widowControl w:val="0"/>
        <w:spacing w:after="160"/>
        <w:ind w:firstLine="375"/>
        <w:jc w:val="both"/>
        <w:rPr>
          <w:rFonts w:ascii="GHEA Grapalat" w:hAnsi="GHEA Grapalat" w:cs="Arial"/>
          <w:iCs/>
          <w:lang w:val="en-US"/>
        </w:rPr>
      </w:pPr>
    </w:p>
    <w:p w14:paraId="58360850"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2BE9CB44"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1B771F92" w14:textId="77777777" w:rsidTr="007A2020">
        <w:trPr>
          <w:trHeight w:val="266"/>
          <w:tblCellSpacing w:w="7" w:type="dxa"/>
          <w:jc w:val="center"/>
        </w:trPr>
        <w:tc>
          <w:tcPr>
            <w:tcW w:w="0" w:type="auto"/>
            <w:vAlign w:val="center"/>
          </w:tcPr>
          <w:p w14:paraId="4327C04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7073B3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04DD86B" w14:textId="77777777" w:rsidTr="007A2020">
        <w:trPr>
          <w:trHeight w:val="473"/>
          <w:tblCellSpacing w:w="7" w:type="dxa"/>
          <w:jc w:val="center"/>
        </w:trPr>
        <w:tc>
          <w:tcPr>
            <w:tcW w:w="0" w:type="auto"/>
            <w:vAlign w:val="center"/>
          </w:tcPr>
          <w:p w14:paraId="4402EA2C"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3EDE746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77253649"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69A093AA"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0659D528" w14:textId="77777777" w:rsidTr="007A2020">
        <w:trPr>
          <w:trHeight w:val="503"/>
          <w:tblCellSpacing w:w="7" w:type="dxa"/>
          <w:jc w:val="center"/>
        </w:trPr>
        <w:tc>
          <w:tcPr>
            <w:tcW w:w="0" w:type="auto"/>
            <w:vAlign w:val="center"/>
          </w:tcPr>
          <w:p w14:paraId="55745DC8"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6C3EA47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3A39194A"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B8C099E"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83E28EB" w14:textId="77777777" w:rsidTr="007A2020">
        <w:trPr>
          <w:trHeight w:val="281"/>
          <w:tblCellSpacing w:w="7" w:type="dxa"/>
          <w:jc w:val="center"/>
        </w:trPr>
        <w:tc>
          <w:tcPr>
            <w:tcW w:w="0" w:type="auto"/>
            <w:vAlign w:val="center"/>
          </w:tcPr>
          <w:p w14:paraId="3F53227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735D2AC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3B4B47B" w14:textId="77777777" w:rsidR="00196F14" w:rsidRPr="00B138F3" w:rsidRDefault="00196F14" w:rsidP="00B46D58">
      <w:pPr>
        <w:widowControl w:val="0"/>
        <w:spacing w:after="160"/>
        <w:jc w:val="right"/>
        <w:rPr>
          <w:rFonts w:ascii="GHEA Grapalat" w:hAnsi="GHEA Grapalat" w:cs="Sylfaen"/>
          <w:b/>
        </w:rPr>
      </w:pPr>
    </w:p>
    <w:p w14:paraId="267CCF37"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1D26467A"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606A7376"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6EDC581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62C95F2"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78116E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E580896"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524E4193"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1F369180"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0B78A0F6"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2DC3BF75"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4994A6E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66D48725"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251875D"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221A43BC"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0CC2A400"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0D45904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4A54273" w14:textId="77777777" w:rsidR="00071D1C" w:rsidRPr="00B138F3" w:rsidRDefault="00382AB8" w:rsidP="00B46D58">
            <w:pPr>
              <w:widowControl w:val="0"/>
              <w:spacing w:after="120"/>
              <w:jc w:val="center"/>
              <w:rPr>
                <w:rFonts w:ascii="GHEA Grapalat" w:hAnsi="GHEA Grapalat"/>
                <w:sz w:val="20"/>
                <w:szCs w:val="20"/>
              </w:rPr>
            </w:pPr>
            <w:r w:rsidRPr="00B138F3">
              <w:rPr>
                <w:rFonts w:ascii="GHEA Grapalat" w:hAnsi="GHEA Grapalat"/>
                <w:sz w:val="20"/>
                <w:szCs w:val="20"/>
              </w:rPr>
              <w:t>Н</w:t>
            </w:r>
            <w:r w:rsidR="0016519F" w:rsidRPr="00B138F3">
              <w:rPr>
                <w:rFonts w:ascii="GHEA Grapalat" w:hAnsi="GHEA Grapalat"/>
                <w:sz w:val="20"/>
                <w:szCs w:val="20"/>
              </w:rPr>
              <w:t>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2F32B74"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35D6D210"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6825E982"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40BB91F6"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6DB525F"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6F3F5B4"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66E93CA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17C0861"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E5A3725"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027257" w14:textId="77777777" w:rsidR="00071D1C" w:rsidRPr="00B138F3" w:rsidRDefault="00071D1C" w:rsidP="00B46D58">
            <w:pPr>
              <w:widowControl w:val="0"/>
              <w:spacing w:after="120"/>
              <w:jc w:val="center"/>
              <w:rPr>
                <w:rFonts w:ascii="GHEA Grapalat" w:hAnsi="GHEA Grapalat" w:cs="Sylfaen"/>
                <w:sz w:val="20"/>
                <w:szCs w:val="20"/>
              </w:rPr>
            </w:pPr>
          </w:p>
        </w:tc>
      </w:tr>
    </w:tbl>
    <w:p w14:paraId="1CC8FD0F"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65A0DDDF"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76CA168" w14:textId="77777777" w:rsidR="00B138F3" w:rsidRDefault="00B138F3" w:rsidP="00B138F3">
      <w:pPr>
        <w:rPr>
          <w:rFonts w:ascii="GHEA Grapalat" w:hAnsi="GHEA Grapalat"/>
        </w:rPr>
      </w:pPr>
      <w:r>
        <w:rPr>
          <w:rFonts w:ascii="GHEA Grapalat" w:hAnsi="GHEA Grapalat"/>
        </w:rPr>
        <w:t xml:space="preserve">                                                       </w:t>
      </w:r>
    </w:p>
    <w:p w14:paraId="4D78F41D"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3439D481"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49"/>
        <w:gridCol w:w="4721"/>
      </w:tblGrid>
      <w:tr w:rsidR="00B138F3" w:rsidRPr="00B138F3" w14:paraId="69759667" w14:textId="77777777" w:rsidTr="007072C5">
        <w:tc>
          <w:tcPr>
            <w:tcW w:w="4450" w:type="dxa"/>
          </w:tcPr>
          <w:p w14:paraId="299A15C8"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174266FC"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5F17EAD9"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3996338"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43D5A70F" w14:textId="77777777" w:rsidTr="00E22E51">
        <w:trPr>
          <w:tblCellSpacing w:w="7" w:type="dxa"/>
          <w:jc w:val="center"/>
        </w:trPr>
        <w:tc>
          <w:tcPr>
            <w:tcW w:w="0" w:type="auto"/>
            <w:vAlign w:val="center"/>
          </w:tcPr>
          <w:p w14:paraId="1E8033C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374E8034"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99925D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34E09A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08CDDB87" w14:textId="77777777" w:rsidTr="00E22E51">
        <w:trPr>
          <w:tblCellSpacing w:w="7" w:type="dxa"/>
          <w:jc w:val="center"/>
        </w:trPr>
        <w:tc>
          <w:tcPr>
            <w:tcW w:w="0" w:type="auto"/>
            <w:vAlign w:val="center"/>
          </w:tcPr>
          <w:p w14:paraId="7676BE4A"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446F26E7"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773435D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9039091"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5C6B7D25"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4974E" w14:textId="77777777" w:rsidR="00332E11" w:rsidRDefault="00332E11">
      <w:r>
        <w:separator/>
      </w:r>
    </w:p>
  </w:endnote>
  <w:endnote w:type="continuationSeparator" w:id="0">
    <w:p w14:paraId="05B6147B" w14:textId="77777777" w:rsidR="00332E11" w:rsidRDefault="0033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Unicode MS"/>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default"/>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Segoe Print"/>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Courier LatRus">
    <w:panose1 w:val="020703000202050204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134D983E" w14:textId="77777777" w:rsidR="002B654E" w:rsidRPr="00C861E9" w:rsidRDefault="002B654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4613A">
          <w:rPr>
            <w:rFonts w:ascii="GHEA Grapalat" w:hAnsi="GHEA Grapalat"/>
            <w:noProof/>
            <w:sz w:val="24"/>
            <w:szCs w:val="24"/>
          </w:rPr>
          <w:t>83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E284" w14:textId="77777777" w:rsidR="00332E11" w:rsidRDefault="00332E11">
      <w:r>
        <w:separator/>
      </w:r>
    </w:p>
  </w:footnote>
  <w:footnote w:type="continuationSeparator" w:id="0">
    <w:p w14:paraId="2D8D9662" w14:textId="77777777" w:rsidR="00332E11" w:rsidRDefault="00332E11">
      <w:r>
        <w:continuationSeparator/>
      </w:r>
    </w:p>
  </w:footnote>
  <w:footnote w:id="1">
    <w:p w14:paraId="29464A17" w14:textId="77777777" w:rsidR="002B654E" w:rsidRPr="00A31673" w:rsidRDefault="002B654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08950B48" w14:textId="77777777" w:rsidR="002B654E" w:rsidRPr="008416BA" w:rsidRDefault="002B654E"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58DE821A" w14:textId="77777777" w:rsidR="002B654E" w:rsidRDefault="002B654E" w:rsidP="006B3E56">
      <w:pPr>
        <w:jc w:val="both"/>
      </w:pPr>
    </w:p>
    <w:p w14:paraId="6B31FB15" w14:textId="77777777" w:rsidR="002B654E" w:rsidRPr="008B70EB" w:rsidRDefault="002B654E"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777A3416" w14:textId="77777777" w:rsidR="002B654E" w:rsidRPr="008B70EB" w:rsidRDefault="002B654E"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62D19B8" w14:textId="77777777" w:rsidR="002B654E" w:rsidRPr="008B70EB" w:rsidRDefault="002B654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B4066B6" w14:textId="77777777" w:rsidR="002B654E" w:rsidRDefault="002B654E" w:rsidP="00637230">
      <w:pPr>
        <w:jc w:val="both"/>
        <w:rPr>
          <w:rFonts w:asciiTheme="minorHAnsi" w:hAnsiTheme="minorHAnsi"/>
          <w:lang w:val="af-ZA"/>
        </w:rPr>
      </w:pPr>
    </w:p>
  </w:footnote>
  <w:footnote w:id="3">
    <w:p w14:paraId="60B116CD" w14:textId="77777777" w:rsidR="002B654E" w:rsidRPr="00DC619D" w:rsidRDefault="002B654E" w:rsidP="00D3436F">
      <w:pPr>
        <w:widowControl w:val="0"/>
        <w:spacing w:after="160" w:line="360" w:lineRule="auto"/>
        <w:jc w:val="both"/>
      </w:pPr>
    </w:p>
  </w:footnote>
  <w:footnote w:id="4">
    <w:p w14:paraId="04C4A9A4" w14:textId="77777777" w:rsidR="002B654E" w:rsidRPr="00D3436F" w:rsidRDefault="002B654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7ACB307" w14:textId="77777777" w:rsidR="002B654E" w:rsidRPr="00D3436F" w:rsidRDefault="002B654E">
      <w:pPr>
        <w:pStyle w:val="af2"/>
        <w:rPr>
          <w:lang w:val="es-ES"/>
        </w:rPr>
      </w:pPr>
    </w:p>
  </w:footnote>
  <w:footnote w:id="5">
    <w:p w14:paraId="075CBABC" w14:textId="77777777" w:rsidR="002B654E" w:rsidRPr="008842CE" w:rsidRDefault="002B654E" w:rsidP="003D2FE2">
      <w:pPr>
        <w:pStyle w:val="af2"/>
        <w:jc w:val="both"/>
      </w:pPr>
    </w:p>
  </w:footnote>
  <w:footnote w:id="6">
    <w:p w14:paraId="0B7471B4" w14:textId="77777777" w:rsidR="002B654E" w:rsidRPr="008842CE" w:rsidRDefault="002B654E" w:rsidP="000A214C">
      <w:pPr>
        <w:pStyle w:val="af2"/>
        <w:jc w:val="both"/>
      </w:pPr>
    </w:p>
  </w:footnote>
  <w:footnote w:id="7">
    <w:p w14:paraId="0D3AAABC" w14:textId="77777777" w:rsidR="002B654E" w:rsidRDefault="002B654E" w:rsidP="00D3436F">
      <w:pPr>
        <w:pStyle w:val="af2"/>
        <w:widowControl w:val="0"/>
        <w:jc w:val="both"/>
        <w:rPr>
          <w:ins w:id="3"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1EB4A572" w14:textId="77777777" w:rsidR="002B654E" w:rsidRPr="00F21C0D" w:rsidRDefault="002B654E" w:rsidP="00D3436F">
      <w:pPr>
        <w:pStyle w:val="af2"/>
        <w:widowControl w:val="0"/>
        <w:jc w:val="both"/>
        <w:rPr>
          <w:lang w:val="hy-AM"/>
        </w:rPr>
      </w:pPr>
    </w:p>
  </w:footnote>
  <w:footnote w:id="8">
    <w:p w14:paraId="133BD445" w14:textId="77777777" w:rsidR="002B654E" w:rsidRPr="00D3436F" w:rsidRDefault="002B654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14:paraId="794B03F9" w14:textId="77777777" w:rsidR="002B654E" w:rsidRPr="008842CE" w:rsidRDefault="002B654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DE46E67" w14:textId="77777777" w:rsidR="002B654E" w:rsidRPr="00D3436F" w:rsidRDefault="002B654E">
      <w:pPr>
        <w:pStyle w:val="af2"/>
        <w:rPr>
          <w:lang w:val="hy-AM"/>
        </w:rPr>
      </w:pPr>
    </w:p>
  </w:footnote>
  <w:footnote w:id="10">
    <w:p w14:paraId="4F6C4480" w14:textId="77777777" w:rsidR="002B654E" w:rsidRPr="00E861BF" w:rsidRDefault="002B654E" w:rsidP="008842CE">
      <w:pPr>
        <w:pStyle w:val="af2"/>
        <w:widowControl w:val="0"/>
        <w:jc w:val="both"/>
        <w:rPr>
          <w:rFonts w:ascii="GHEA Grapalat" w:hAnsi="GHEA Grapalat"/>
          <w:i/>
        </w:rPr>
      </w:pPr>
    </w:p>
  </w:footnote>
  <w:footnote w:id="11">
    <w:p w14:paraId="078CCF99" w14:textId="77777777" w:rsidR="002B654E" w:rsidRPr="00C84B20" w:rsidRDefault="002B654E" w:rsidP="00B64ECA">
      <w:pPr>
        <w:pStyle w:val="af2"/>
        <w:widowControl w:val="0"/>
        <w:jc w:val="both"/>
        <w:rPr>
          <w:rFonts w:ascii="GHEA Grapalat" w:hAnsi="GHEA Grapalat"/>
          <w:i/>
        </w:rPr>
      </w:pPr>
    </w:p>
    <w:p w14:paraId="4004E60A" w14:textId="77777777" w:rsidR="002B654E" w:rsidRDefault="002B654E" w:rsidP="00B64ECA">
      <w:pPr>
        <w:pStyle w:val="af2"/>
        <w:widowControl w:val="0"/>
        <w:jc w:val="both"/>
        <w:rPr>
          <w:rFonts w:ascii="GHEA Grapalat" w:hAnsi="GHEA Grapalat"/>
          <w:i/>
        </w:rPr>
      </w:pPr>
      <w:r>
        <w:rPr>
          <w:rFonts w:ascii="GHEA Grapalat" w:hAnsi="GHEA Grapalat"/>
          <w:i/>
        </w:rPr>
        <w:t xml:space="preserve">      </w:t>
      </w:r>
    </w:p>
    <w:p w14:paraId="16F9F616" w14:textId="77777777" w:rsidR="002B654E" w:rsidRPr="00E861BF" w:rsidRDefault="002B654E" w:rsidP="00B64ECA">
      <w:pPr>
        <w:pStyle w:val="af2"/>
        <w:widowControl w:val="0"/>
        <w:jc w:val="both"/>
        <w:rPr>
          <w:rFonts w:ascii="GHEA Grapalat" w:hAnsi="GHEA Grapalat"/>
          <w:i/>
        </w:rPr>
      </w:pPr>
    </w:p>
  </w:footnote>
  <w:footnote w:id="12">
    <w:p w14:paraId="0E62656A" w14:textId="77777777" w:rsidR="002B654E" w:rsidRPr="00E861BF" w:rsidRDefault="002B654E" w:rsidP="008842CE">
      <w:pPr>
        <w:pStyle w:val="af2"/>
        <w:widowControl w:val="0"/>
        <w:jc w:val="both"/>
        <w:rPr>
          <w:rFonts w:ascii="GHEA Grapalat" w:hAnsi="GHEA Grapalat"/>
          <w:i/>
        </w:rPr>
      </w:pPr>
    </w:p>
  </w:footnote>
  <w:footnote w:id="13">
    <w:p w14:paraId="6FD9488E" w14:textId="77777777" w:rsidR="002B654E" w:rsidRPr="008842CE" w:rsidRDefault="002B654E" w:rsidP="008842CE">
      <w:pPr>
        <w:pStyle w:val="af2"/>
        <w:widowControl w:val="0"/>
        <w:jc w:val="both"/>
      </w:pPr>
      <w:r>
        <w:rPr>
          <w:rFonts w:asciiTheme="minorHAnsi" w:hAnsiTheme="minorHAnsi"/>
          <w:lang w:val="hy-AM"/>
        </w:rPr>
        <w:t>4</w:t>
      </w: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4">
    <w:p w14:paraId="7DC16080" w14:textId="77777777" w:rsidR="002B654E" w:rsidRPr="008842CE" w:rsidRDefault="002B654E" w:rsidP="008842CE">
      <w:pPr>
        <w:widowControl w:val="0"/>
        <w:jc w:val="both"/>
        <w:rPr>
          <w:rFonts w:ascii="GHEA Grapalat" w:hAnsi="GHEA Grapalat"/>
          <w:i/>
          <w:sz w:val="20"/>
          <w:szCs w:val="20"/>
        </w:rPr>
      </w:pPr>
      <w:r w:rsidRPr="008842CE">
        <w:rPr>
          <w:rStyle w:val="af6"/>
          <w:sz w:val="20"/>
          <w:szCs w:val="20"/>
        </w:rPr>
        <w:t>*</w:t>
      </w:r>
      <w:r>
        <w:rPr>
          <w:sz w:val="20"/>
          <w:szCs w:val="20"/>
          <w:lang w:val="hy-AM"/>
        </w:rPr>
        <w:t>5</w:t>
      </w: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24C17FA"/>
    <w:multiLevelType w:val="hybridMultilevel"/>
    <w:tmpl w:val="F9DC0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33048B6"/>
    <w:multiLevelType w:val="hybridMultilevel"/>
    <w:tmpl w:val="6C384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94953742">
    <w:abstractNumId w:val="18"/>
  </w:num>
  <w:num w:numId="2" w16cid:durableId="713312763">
    <w:abstractNumId w:val="9"/>
  </w:num>
  <w:num w:numId="3" w16cid:durableId="1125194918">
    <w:abstractNumId w:val="17"/>
  </w:num>
  <w:num w:numId="4" w16cid:durableId="817769581">
    <w:abstractNumId w:val="13"/>
  </w:num>
  <w:num w:numId="5" w16cid:durableId="50348480">
    <w:abstractNumId w:val="22"/>
  </w:num>
  <w:num w:numId="6" w16cid:durableId="1187404784">
    <w:abstractNumId w:val="18"/>
    <w:lvlOverride w:ilvl="0">
      <w:startOverride w:val="1"/>
    </w:lvlOverride>
    <w:lvlOverride w:ilvl="1"/>
    <w:lvlOverride w:ilvl="2"/>
    <w:lvlOverride w:ilvl="3"/>
    <w:lvlOverride w:ilvl="4"/>
    <w:lvlOverride w:ilvl="5"/>
    <w:lvlOverride w:ilvl="6"/>
    <w:lvlOverride w:ilvl="7"/>
    <w:lvlOverride w:ilvl="8"/>
  </w:num>
  <w:num w:numId="7" w16cid:durableId="10893550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28487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34361765">
    <w:abstractNumId w:val="15"/>
  </w:num>
  <w:num w:numId="10" w16cid:durableId="1277904158">
    <w:abstractNumId w:val="4"/>
  </w:num>
  <w:num w:numId="11" w16cid:durableId="2020882946">
    <w:abstractNumId w:val="7"/>
  </w:num>
  <w:num w:numId="12" w16cid:durableId="706301613">
    <w:abstractNumId w:val="28"/>
  </w:num>
  <w:num w:numId="13" w16cid:durableId="1296836664">
    <w:abstractNumId w:val="24"/>
  </w:num>
  <w:num w:numId="14" w16cid:durableId="585774278">
    <w:abstractNumId w:val="11"/>
  </w:num>
  <w:num w:numId="15" w16cid:durableId="408501866">
    <w:abstractNumId w:val="27"/>
  </w:num>
  <w:num w:numId="16" w16cid:durableId="859321445">
    <w:abstractNumId w:val="12"/>
  </w:num>
  <w:num w:numId="17" w16cid:durableId="1831827313">
    <w:abstractNumId w:val="5"/>
  </w:num>
  <w:num w:numId="18" w16cid:durableId="334577202">
    <w:abstractNumId w:val="1"/>
  </w:num>
  <w:num w:numId="19" w16cid:durableId="1206597723">
    <w:abstractNumId w:val="14"/>
  </w:num>
  <w:num w:numId="20" w16cid:durableId="1076322329">
    <w:abstractNumId w:val="14"/>
  </w:num>
  <w:num w:numId="21" w16cid:durableId="15207044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0876526">
    <w:abstractNumId w:val="19"/>
  </w:num>
  <w:num w:numId="23" w16cid:durableId="502666402">
    <w:abstractNumId w:val="6"/>
  </w:num>
  <w:num w:numId="24" w16cid:durableId="1964269857">
    <w:abstractNumId w:val="16"/>
  </w:num>
  <w:num w:numId="25" w16cid:durableId="965044373">
    <w:abstractNumId w:val="10"/>
  </w:num>
  <w:num w:numId="26" w16cid:durableId="1312952356">
    <w:abstractNumId w:val="3"/>
  </w:num>
  <w:num w:numId="27" w16cid:durableId="1809663412">
    <w:abstractNumId w:val="2"/>
  </w:num>
  <w:num w:numId="28" w16cid:durableId="545987095">
    <w:abstractNumId w:val="0"/>
  </w:num>
  <w:num w:numId="29" w16cid:durableId="285552817">
    <w:abstractNumId w:val="8"/>
  </w:num>
  <w:num w:numId="30" w16cid:durableId="1517042171">
    <w:abstractNumId w:val="23"/>
  </w:num>
  <w:num w:numId="31" w16cid:durableId="267197225">
    <w:abstractNumId w:val="20"/>
  </w:num>
  <w:num w:numId="32" w16cid:durableId="854422254">
    <w:abstractNumId w:val="21"/>
  </w:num>
  <w:num w:numId="33" w16cid:durableId="1484195545">
    <w:abstractNumId w:val="26"/>
  </w:num>
  <w:num w:numId="34" w16cid:durableId="2035034660">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5910"/>
    <w:rsid w:val="00016008"/>
    <w:rsid w:val="00016653"/>
    <w:rsid w:val="00016DFB"/>
    <w:rsid w:val="0001734F"/>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5E84"/>
    <w:rsid w:val="00036A95"/>
    <w:rsid w:val="000375C2"/>
    <w:rsid w:val="00037DDE"/>
    <w:rsid w:val="000408D8"/>
    <w:rsid w:val="00040F6C"/>
    <w:rsid w:val="000411F3"/>
    <w:rsid w:val="000424BA"/>
    <w:rsid w:val="00042BD4"/>
    <w:rsid w:val="00043225"/>
    <w:rsid w:val="0004387F"/>
    <w:rsid w:val="00045968"/>
    <w:rsid w:val="000467EC"/>
    <w:rsid w:val="00046BAC"/>
    <w:rsid w:val="000473EF"/>
    <w:rsid w:val="000479E8"/>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9F7"/>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718"/>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6D3"/>
    <w:rsid w:val="000A4A55"/>
    <w:rsid w:val="000A4FC5"/>
    <w:rsid w:val="000A5316"/>
    <w:rsid w:val="000A5B16"/>
    <w:rsid w:val="000A6B75"/>
    <w:rsid w:val="000A6F0E"/>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01AE"/>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0DEC"/>
    <w:rsid w:val="001017E8"/>
    <w:rsid w:val="00101C9A"/>
    <w:rsid w:val="00101F06"/>
    <w:rsid w:val="0010213D"/>
    <w:rsid w:val="0010323D"/>
    <w:rsid w:val="00103763"/>
    <w:rsid w:val="00104861"/>
    <w:rsid w:val="00104FB4"/>
    <w:rsid w:val="00106365"/>
    <w:rsid w:val="00106D44"/>
    <w:rsid w:val="00106DEE"/>
    <w:rsid w:val="00107340"/>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134A"/>
    <w:rsid w:val="00122FC9"/>
    <w:rsid w:val="00123294"/>
    <w:rsid w:val="001235E7"/>
    <w:rsid w:val="00123F5E"/>
    <w:rsid w:val="00124461"/>
    <w:rsid w:val="00125AA6"/>
    <w:rsid w:val="00126D48"/>
    <w:rsid w:val="001276C9"/>
    <w:rsid w:val="0012799C"/>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884"/>
    <w:rsid w:val="001369CB"/>
    <w:rsid w:val="001377BA"/>
    <w:rsid w:val="00137A5C"/>
    <w:rsid w:val="001403AE"/>
    <w:rsid w:val="00142496"/>
    <w:rsid w:val="001439BD"/>
    <w:rsid w:val="00143BD7"/>
    <w:rsid w:val="00143E8C"/>
    <w:rsid w:val="0014472E"/>
    <w:rsid w:val="00144E38"/>
    <w:rsid w:val="00144F73"/>
    <w:rsid w:val="001458D6"/>
    <w:rsid w:val="00145CC3"/>
    <w:rsid w:val="0014613A"/>
    <w:rsid w:val="00146685"/>
    <w:rsid w:val="00146984"/>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1B4"/>
    <w:rsid w:val="00171E80"/>
    <w:rsid w:val="001723D6"/>
    <w:rsid w:val="001724D7"/>
    <w:rsid w:val="00172B98"/>
    <w:rsid w:val="00172BC4"/>
    <w:rsid w:val="001732FB"/>
    <w:rsid w:val="001738A8"/>
    <w:rsid w:val="00173DEC"/>
    <w:rsid w:val="00174DAB"/>
    <w:rsid w:val="00174FE1"/>
    <w:rsid w:val="00175F8F"/>
    <w:rsid w:val="00175FDC"/>
    <w:rsid w:val="001762F4"/>
    <w:rsid w:val="001763F5"/>
    <w:rsid w:val="00176A38"/>
    <w:rsid w:val="00176A92"/>
    <w:rsid w:val="001770E8"/>
    <w:rsid w:val="00177A5C"/>
    <w:rsid w:val="00177D71"/>
    <w:rsid w:val="00180134"/>
    <w:rsid w:val="00180AC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D5D"/>
    <w:rsid w:val="00195F24"/>
    <w:rsid w:val="00196487"/>
    <w:rsid w:val="00196F14"/>
    <w:rsid w:val="001A070B"/>
    <w:rsid w:val="001A0A3E"/>
    <w:rsid w:val="001A23A6"/>
    <w:rsid w:val="001A2579"/>
    <w:rsid w:val="001A2F72"/>
    <w:rsid w:val="001A3FEC"/>
    <w:rsid w:val="001A43A4"/>
    <w:rsid w:val="001A4C05"/>
    <w:rsid w:val="001A4EF7"/>
    <w:rsid w:val="001A5BC8"/>
    <w:rsid w:val="001A5C02"/>
    <w:rsid w:val="001A6561"/>
    <w:rsid w:val="001A6B31"/>
    <w:rsid w:val="001A6E24"/>
    <w:rsid w:val="001A77DF"/>
    <w:rsid w:val="001B0D9A"/>
    <w:rsid w:val="001B1050"/>
    <w:rsid w:val="001B1370"/>
    <w:rsid w:val="001B1C67"/>
    <w:rsid w:val="001B1FC4"/>
    <w:rsid w:val="001B32D9"/>
    <w:rsid w:val="001B33EE"/>
    <w:rsid w:val="001B37D2"/>
    <w:rsid w:val="001B45A9"/>
    <w:rsid w:val="001B478E"/>
    <w:rsid w:val="001B6FCF"/>
    <w:rsid w:val="001C07C6"/>
    <w:rsid w:val="001C0849"/>
    <w:rsid w:val="001C1570"/>
    <w:rsid w:val="001C278A"/>
    <w:rsid w:val="001C3D83"/>
    <w:rsid w:val="001C3F6C"/>
    <w:rsid w:val="001C57BD"/>
    <w:rsid w:val="001C5FC2"/>
    <w:rsid w:val="001C6688"/>
    <w:rsid w:val="001C7247"/>
    <w:rsid w:val="001C76F7"/>
    <w:rsid w:val="001D0249"/>
    <w:rsid w:val="001D1216"/>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1EC"/>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BF8"/>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2C4"/>
    <w:rsid w:val="00235549"/>
    <w:rsid w:val="0023571C"/>
    <w:rsid w:val="00235D56"/>
    <w:rsid w:val="00235DAA"/>
    <w:rsid w:val="0023679B"/>
    <w:rsid w:val="00236B75"/>
    <w:rsid w:val="002370BC"/>
    <w:rsid w:val="00237FA2"/>
    <w:rsid w:val="0024027D"/>
    <w:rsid w:val="00240289"/>
    <w:rsid w:val="00240609"/>
    <w:rsid w:val="002406D8"/>
    <w:rsid w:val="0024186B"/>
    <w:rsid w:val="00241C72"/>
    <w:rsid w:val="00241F05"/>
    <w:rsid w:val="0024205E"/>
    <w:rsid w:val="00244B38"/>
    <w:rsid w:val="00246E6E"/>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37"/>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0C1"/>
    <w:rsid w:val="002B32D6"/>
    <w:rsid w:val="002B372D"/>
    <w:rsid w:val="002B3E53"/>
    <w:rsid w:val="002B4FD9"/>
    <w:rsid w:val="002B51FB"/>
    <w:rsid w:val="002B5F87"/>
    <w:rsid w:val="002B6548"/>
    <w:rsid w:val="002B654E"/>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04C2"/>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18"/>
    <w:rsid w:val="002E3165"/>
    <w:rsid w:val="002E4305"/>
    <w:rsid w:val="002E530A"/>
    <w:rsid w:val="002E531D"/>
    <w:rsid w:val="002E57E8"/>
    <w:rsid w:val="002E5D1F"/>
    <w:rsid w:val="002E5FDA"/>
    <w:rsid w:val="002E660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0DD"/>
    <w:rsid w:val="00303587"/>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4231"/>
    <w:rsid w:val="00316381"/>
    <w:rsid w:val="003163A5"/>
    <w:rsid w:val="003169A4"/>
    <w:rsid w:val="00317BD2"/>
    <w:rsid w:val="0032071C"/>
    <w:rsid w:val="00321A56"/>
    <w:rsid w:val="00321B20"/>
    <w:rsid w:val="003240F7"/>
    <w:rsid w:val="00325043"/>
    <w:rsid w:val="00325158"/>
    <w:rsid w:val="0032548E"/>
    <w:rsid w:val="00325546"/>
    <w:rsid w:val="003259C5"/>
    <w:rsid w:val="00325CC0"/>
    <w:rsid w:val="0032620B"/>
    <w:rsid w:val="00326507"/>
    <w:rsid w:val="003267C8"/>
    <w:rsid w:val="00327436"/>
    <w:rsid w:val="00327716"/>
    <w:rsid w:val="00332387"/>
    <w:rsid w:val="003324C5"/>
    <w:rsid w:val="0033253D"/>
    <w:rsid w:val="00332E11"/>
    <w:rsid w:val="00333314"/>
    <w:rsid w:val="00333B85"/>
    <w:rsid w:val="00334564"/>
    <w:rsid w:val="003347CE"/>
    <w:rsid w:val="0033571F"/>
    <w:rsid w:val="00335C2A"/>
    <w:rsid w:val="00335DAA"/>
    <w:rsid w:val="00336709"/>
    <w:rsid w:val="00336F9A"/>
    <w:rsid w:val="0033740E"/>
    <w:rsid w:val="00337C99"/>
    <w:rsid w:val="00340083"/>
    <w:rsid w:val="00340659"/>
    <w:rsid w:val="003409F0"/>
    <w:rsid w:val="00340AB0"/>
    <w:rsid w:val="003414F9"/>
    <w:rsid w:val="003415BF"/>
    <w:rsid w:val="00341747"/>
    <w:rsid w:val="00341A74"/>
    <w:rsid w:val="00341D7A"/>
    <w:rsid w:val="00341ED4"/>
    <w:rsid w:val="0034222E"/>
    <w:rsid w:val="003427DF"/>
    <w:rsid w:val="003436A5"/>
    <w:rsid w:val="00344C97"/>
    <w:rsid w:val="00345909"/>
    <w:rsid w:val="00346177"/>
    <w:rsid w:val="003468B8"/>
    <w:rsid w:val="00347499"/>
    <w:rsid w:val="003475E1"/>
    <w:rsid w:val="0034777A"/>
    <w:rsid w:val="003500D1"/>
    <w:rsid w:val="00350210"/>
    <w:rsid w:val="0035028B"/>
    <w:rsid w:val="0035168D"/>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58C4"/>
    <w:rsid w:val="00366C4E"/>
    <w:rsid w:val="00367A9A"/>
    <w:rsid w:val="00367F26"/>
    <w:rsid w:val="00370ECD"/>
    <w:rsid w:val="0037177E"/>
    <w:rsid w:val="003717D2"/>
    <w:rsid w:val="00371CF8"/>
    <w:rsid w:val="00372C2B"/>
    <w:rsid w:val="00372C67"/>
    <w:rsid w:val="00372D7E"/>
    <w:rsid w:val="00372FAD"/>
    <w:rsid w:val="0037329F"/>
    <w:rsid w:val="00373909"/>
    <w:rsid w:val="00373EC9"/>
    <w:rsid w:val="00374607"/>
    <w:rsid w:val="00374F4A"/>
    <w:rsid w:val="00375074"/>
    <w:rsid w:val="003755FD"/>
    <w:rsid w:val="00375D38"/>
    <w:rsid w:val="00375E5E"/>
    <w:rsid w:val="00375FD2"/>
    <w:rsid w:val="003760B7"/>
    <w:rsid w:val="00376400"/>
    <w:rsid w:val="00376924"/>
    <w:rsid w:val="00376A9D"/>
    <w:rsid w:val="00377976"/>
    <w:rsid w:val="003802B8"/>
    <w:rsid w:val="00380721"/>
    <w:rsid w:val="00381658"/>
    <w:rsid w:val="00381E92"/>
    <w:rsid w:val="003822AE"/>
    <w:rsid w:val="003822C3"/>
    <w:rsid w:val="00382A99"/>
    <w:rsid w:val="00382AB8"/>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85B"/>
    <w:rsid w:val="003A5C2A"/>
    <w:rsid w:val="003A62A4"/>
    <w:rsid w:val="003A645E"/>
    <w:rsid w:val="003A6791"/>
    <w:rsid w:val="003A734A"/>
    <w:rsid w:val="003B0728"/>
    <w:rsid w:val="003B0D6E"/>
    <w:rsid w:val="003B19E6"/>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58F"/>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7E"/>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0FA6"/>
    <w:rsid w:val="00441011"/>
    <w:rsid w:val="004413A5"/>
    <w:rsid w:val="00441820"/>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69D"/>
    <w:rsid w:val="0046186C"/>
    <w:rsid w:val="0046188C"/>
    <w:rsid w:val="004623A3"/>
    <w:rsid w:val="00462E00"/>
    <w:rsid w:val="00463606"/>
    <w:rsid w:val="004636DA"/>
    <w:rsid w:val="00463B0B"/>
    <w:rsid w:val="0046481A"/>
    <w:rsid w:val="00464D3A"/>
    <w:rsid w:val="00464DA7"/>
    <w:rsid w:val="0046522E"/>
    <w:rsid w:val="004654C0"/>
    <w:rsid w:val="0046586E"/>
    <w:rsid w:val="00466714"/>
    <w:rsid w:val="00466F7A"/>
    <w:rsid w:val="004672FC"/>
    <w:rsid w:val="00467B47"/>
    <w:rsid w:val="00467E75"/>
    <w:rsid w:val="00467EA1"/>
    <w:rsid w:val="0047117B"/>
    <w:rsid w:val="00471867"/>
    <w:rsid w:val="004722BC"/>
    <w:rsid w:val="0047258C"/>
    <w:rsid w:val="00472963"/>
    <w:rsid w:val="00472E68"/>
    <w:rsid w:val="00473CF5"/>
    <w:rsid w:val="004749BD"/>
    <w:rsid w:val="00475591"/>
    <w:rsid w:val="00475DA7"/>
    <w:rsid w:val="0047619C"/>
    <w:rsid w:val="00476825"/>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87F6C"/>
    <w:rsid w:val="00490743"/>
    <w:rsid w:val="004929E4"/>
    <w:rsid w:val="00492D57"/>
    <w:rsid w:val="0049374F"/>
    <w:rsid w:val="00493AF9"/>
    <w:rsid w:val="00493CC7"/>
    <w:rsid w:val="0049623A"/>
    <w:rsid w:val="0049655D"/>
    <w:rsid w:val="004974D8"/>
    <w:rsid w:val="004A0302"/>
    <w:rsid w:val="004A0321"/>
    <w:rsid w:val="004A1734"/>
    <w:rsid w:val="004A1C5D"/>
    <w:rsid w:val="004A2199"/>
    <w:rsid w:val="004A3051"/>
    <w:rsid w:val="004A307E"/>
    <w:rsid w:val="004A397F"/>
    <w:rsid w:val="004A4515"/>
    <w:rsid w:val="004A4643"/>
    <w:rsid w:val="004A4F25"/>
    <w:rsid w:val="004A51CE"/>
    <w:rsid w:val="004A54A6"/>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C7A85"/>
    <w:rsid w:val="004D0281"/>
    <w:rsid w:val="004D0AE2"/>
    <w:rsid w:val="004D0EA7"/>
    <w:rsid w:val="004D1C32"/>
    <w:rsid w:val="004D1E87"/>
    <w:rsid w:val="004D2727"/>
    <w:rsid w:val="004D28BA"/>
    <w:rsid w:val="004D2A64"/>
    <w:rsid w:val="004D2B0B"/>
    <w:rsid w:val="004D2B4B"/>
    <w:rsid w:val="004D5671"/>
    <w:rsid w:val="004D5A6C"/>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1FB"/>
    <w:rsid w:val="004F0CAA"/>
    <w:rsid w:val="004F0DB7"/>
    <w:rsid w:val="004F2130"/>
    <w:rsid w:val="004F2639"/>
    <w:rsid w:val="004F2E2A"/>
    <w:rsid w:val="004F30DA"/>
    <w:rsid w:val="004F3952"/>
    <w:rsid w:val="004F3B83"/>
    <w:rsid w:val="004F3C4E"/>
    <w:rsid w:val="004F4D14"/>
    <w:rsid w:val="004F5190"/>
    <w:rsid w:val="004F5518"/>
    <w:rsid w:val="004F5616"/>
    <w:rsid w:val="004F679E"/>
    <w:rsid w:val="004F709A"/>
    <w:rsid w:val="004F78B4"/>
    <w:rsid w:val="004F78EF"/>
    <w:rsid w:val="004F7933"/>
    <w:rsid w:val="00501516"/>
    <w:rsid w:val="0050161D"/>
    <w:rsid w:val="005020A2"/>
    <w:rsid w:val="00502397"/>
    <w:rsid w:val="005024D2"/>
    <w:rsid w:val="00503288"/>
    <w:rsid w:val="00503B90"/>
    <w:rsid w:val="00503BFB"/>
    <w:rsid w:val="00504133"/>
    <w:rsid w:val="005041E8"/>
    <w:rsid w:val="0050550F"/>
    <w:rsid w:val="00506300"/>
    <w:rsid w:val="005066AC"/>
    <w:rsid w:val="00506832"/>
    <w:rsid w:val="00507FEA"/>
    <w:rsid w:val="00510110"/>
    <w:rsid w:val="00510176"/>
    <w:rsid w:val="005106CC"/>
    <w:rsid w:val="00510CB7"/>
    <w:rsid w:val="005110F0"/>
    <w:rsid w:val="005111C3"/>
    <w:rsid w:val="005114D0"/>
    <w:rsid w:val="00511941"/>
    <w:rsid w:val="00511966"/>
    <w:rsid w:val="00511D8D"/>
    <w:rsid w:val="00511EE2"/>
    <w:rsid w:val="0051223D"/>
    <w:rsid w:val="00512292"/>
    <w:rsid w:val="005124BC"/>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9E4"/>
    <w:rsid w:val="00521B22"/>
    <w:rsid w:val="00521B59"/>
    <w:rsid w:val="005230A8"/>
    <w:rsid w:val="00523563"/>
    <w:rsid w:val="0052367F"/>
    <w:rsid w:val="005236FD"/>
    <w:rsid w:val="0052468C"/>
    <w:rsid w:val="00524801"/>
    <w:rsid w:val="00524982"/>
    <w:rsid w:val="00524D3D"/>
    <w:rsid w:val="00524DDF"/>
    <w:rsid w:val="00524EFA"/>
    <w:rsid w:val="005250B5"/>
    <w:rsid w:val="005250C2"/>
    <w:rsid w:val="0052513C"/>
    <w:rsid w:val="005251F8"/>
    <w:rsid w:val="0052546C"/>
    <w:rsid w:val="0052594C"/>
    <w:rsid w:val="00525BD2"/>
    <w:rsid w:val="0052601D"/>
    <w:rsid w:val="00526C15"/>
    <w:rsid w:val="00527395"/>
    <w:rsid w:val="00530C17"/>
    <w:rsid w:val="00530DA1"/>
    <w:rsid w:val="00530F97"/>
    <w:rsid w:val="0053262C"/>
    <w:rsid w:val="00532EDD"/>
    <w:rsid w:val="00533266"/>
    <w:rsid w:val="00533989"/>
    <w:rsid w:val="00534395"/>
    <w:rsid w:val="00534468"/>
    <w:rsid w:val="005358F5"/>
    <w:rsid w:val="0053597C"/>
    <w:rsid w:val="00535C30"/>
    <w:rsid w:val="00536021"/>
    <w:rsid w:val="00536BFB"/>
    <w:rsid w:val="00536FD1"/>
    <w:rsid w:val="005370DC"/>
    <w:rsid w:val="00537173"/>
    <w:rsid w:val="005371B7"/>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2C6"/>
    <w:rsid w:val="005457B4"/>
    <w:rsid w:val="00545F4E"/>
    <w:rsid w:val="005467C9"/>
    <w:rsid w:val="0054752B"/>
    <w:rsid w:val="005500CE"/>
    <w:rsid w:val="00550A62"/>
    <w:rsid w:val="005525A4"/>
    <w:rsid w:val="00552934"/>
    <w:rsid w:val="00552D6E"/>
    <w:rsid w:val="00553958"/>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6177"/>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D54"/>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5FF8"/>
    <w:rsid w:val="006168C7"/>
    <w:rsid w:val="00617764"/>
    <w:rsid w:val="00617A6E"/>
    <w:rsid w:val="0062023F"/>
    <w:rsid w:val="0062057D"/>
    <w:rsid w:val="006207A1"/>
    <w:rsid w:val="00620FAA"/>
    <w:rsid w:val="00621255"/>
    <w:rsid w:val="00621D3B"/>
    <w:rsid w:val="006220CA"/>
    <w:rsid w:val="00622E34"/>
    <w:rsid w:val="006230DC"/>
    <w:rsid w:val="006237BD"/>
    <w:rsid w:val="00623998"/>
    <w:rsid w:val="00623EF5"/>
    <w:rsid w:val="00623F24"/>
    <w:rsid w:val="00624A8D"/>
    <w:rsid w:val="00625515"/>
    <w:rsid w:val="00625529"/>
    <w:rsid w:val="00627BE1"/>
    <w:rsid w:val="00627E00"/>
    <w:rsid w:val="0063094A"/>
    <w:rsid w:val="00630BF1"/>
    <w:rsid w:val="00630CC3"/>
    <w:rsid w:val="0063101C"/>
    <w:rsid w:val="00631432"/>
    <w:rsid w:val="00631744"/>
    <w:rsid w:val="00631D06"/>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298"/>
    <w:rsid w:val="0064473D"/>
    <w:rsid w:val="00644850"/>
    <w:rsid w:val="00644CE2"/>
    <w:rsid w:val="006452C2"/>
    <w:rsid w:val="00645596"/>
    <w:rsid w:val="00645D8E"/>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3F8"/>
    <w:rsid w:val="0066349B"/>
    <w:rsid w:val="00665120"/>
    <w:rsid w:val="006654D6"/>
    <w:rsid w:val="006657A3"/>
    <w:rsid w:val="006657EE"/>
    <w:rsid w:val="00665A01"/>
    <w:rsid w:val="0066621D"/>
    <w:rsid w:val="006672E6"/>
    <w:rsid w:val="00667A56"/>
    <w:rsid w:val="00667C83"/>
    <w:rsid w:val="0067066B"/>
    <w:rsid w:val="0067102D"/>
    <w:rsid w:val="00671A82"/>
    <w:rsid w:val="006734E2"/>
    <w:rsid w:val="006735A4"/>
    <w:rsid w:val="0067389F"/>
    <w:rsid w:val="0067392B"/>
    <w:rsid w:val="00673BD3"/>
    <w:rsid w:val="00673D0A"/>
    <w:rsid w:val="00675740"/>
    <w:rsid w:val="0067579A"/>
    <w:rsid w:val="00676178"/>
    <w:rsid w:val="00676FA7"/>
    <w:rsid w:val="00677658"/>
    <w:rsid w:val="00677822"/>
    <w:rsid w:val="00681F45"/>
    <w:rsid w:val="00682AE5"/>
    <w:rsid w:val="00682E8D"/>
    <w:rsid w:val="0068323A"/>
    <w:rsid w:val="00683285"/>
    <w:rsid w:val="006838D7"/>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1FE"/>
    <w:rsid w:val="006A475C"/>
    <w:rsid w:val="006A4AFC"/>
    <w:rsid w:val="006A4E85"/>
    <w:rsid w:val="006A5014"/>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56D"/>
    <w:rsid w:val="006D2DF7"/>
    <w:rsid w:val="006D4448"/>
    <w:rsid w:val="006D4E1D"/>
    <w:rsid w:val="006D5516"/>
    <w:rsid w:val="006D6150"/>
    <w:rsid w:val="006D7219"/>
    <w:rsid w:val="006D73FB"/>
    <w:rsid w:val="006E15CD"/>
    <w:rsid w:val="006E1E8F"/>
    <w:rsid w:val="006E35A0"/>
    <w:rsid w:val="006E3D39"/>
    <w:rsid w:val="006E4574"/>
    <w:rsid w:val="006E4680"/>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3FE"/>
    <w:rsid w:val="00705492"/>
    <w:rsid w:val="00705706"/>
    <w:rsid w:val="007072C5"/>
    <w:rsid w:val="0070731F"/>
    <w:rsid w:val="00707B86"/>
    <w:rsid w:val="00712311"/>
    <w:rsid w:val="00712CB4"/>
    <w:rsid w:val="00712DB8"/>
    <w:rsid w:val="007131F4"/>
    <w:rsid w:val="00713746"/>
    <w:rsid w:val="00715900"/>
    <w:rsid w:val="0071687B"/>
    <w:rsid w:val="0071689A"/>
    <w:rsid w:val="00716F47"/>
    <w:rsid w:val="007178BE"/>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38D"/>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3E89"/>
    <w:rsid w:val="007642C2"/>
    <w:rsid w:val="007646F8"/>
    <w:rsid w:val="00764AAD"/>
    <w:rsid w:val="0076763C"/>
    <w:rsid w:val="00767683"/>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579"/>
    <w:rsid w:val="00774C67"/>
    <w:rsid w:val="0077504D"/>
    <w:rsid w:val="007753C4"/>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168"/>
    <w:rsid w:val="007C55BD"/>
    <w:rsid w:val="007C5F44"/>
    <w:rsid w:val="007C6CF3"/>
    <w:rsid w:val="007C6F4D"/>
    <w:rsid w:val="007D02FE"/>
    <w:rsid w:val="007D0927"/>
    <w:rsid w:val="007D0C96"/>
    <w:rsid w:val="007D1008"/>
    <w:rsid w:val="007D1213"/>
    <w:rsid w:val="007D12B1"/>
    <w:rsid w:val="007D13EE"/>
    <w:rsid w:val="007D1692"/>
    <w:rsid w:val="007D16BB"/>
    <w:rsid w:val="007D1C96"/>
    <w:rsid w:val="007D2B56"/>
    <w:rsid w:val="007D3E45"/>
    <w:rsid w:val="007D4017"/>
    <w:rsid w:val="007D4470"/>
    <w:rsid w:val="007D4E09"/>
    <w:rsid w:val="007D6C82"/>
    <w:rsid w:val="007D716A"/>
    <w:rsid w:val="007D7707"/>
    <w:rsid w:val="007E009D"/>
    <w:rsid w:val="007E0DCB"/>
    <w:rsid w:val="007E0E5F"/>
    <w:rsid w:val="007E0EA0"/>
    <w:rsid w:val="007E0EB8"/>
    <w:rsid w:val="007E15A7"/>
    <w:rsid w:val="007E238F"/>
    <w:rsid w:val="007E31D9"/>
    <w:rsid w:val="007E3AEE"/>
    <w:rsid w:val="007E4355"/>
    <w:rsid w:val="007E439C"/>
    <w:rsid w:val="007E46FE"/>
    <w:rsid w:val="007E4B42"/>
    <w:rsid w:val="007E5F1D"/>
    <w:rsid w:val="007E644C"/>
    <w:rsid w:val="007E6804"/>
    <w:rsid w:val="007E6E01"/>
    <w:rsid w:val="007E7A6B"/>
    <w:rsid w:val="007E7C5B"/>
    <w:rsid w:val="007F12DE"/>
    <w:rsid w:val="007F1314"/>
    <w:rsid w:val="007F263C"/>
    <w:rsid w:val="007F281F"/>
    <w:rsid w:val="007F4126"/>
    <w:rsid w:val="007F503F"/>
    <w:rsid w:val="007F5A5F"/>
    <w:rsid w:val="007F6722"/>
    <w:rsid w:val="008013BF"/>
    <w:rsid w:val="008013DA"/>
    <w:rsid w:val="00801A4F"/>
    <w:rsid w:val="00801AC7"/>
    <w:rsid w:val="008023FE"/>
    <w:rsid w:val="00802C55"/>
    <w:rsid w:val="008030B6"/>
    <w:rsid w:val="00803ED8"/>
    <w:rsid w:val="00804016"/>
    <w:rsid w:val="008040A9"/>
    <w:rsid w:val="0080437A"/>
    <w:rsid w:val="008055DB"/>
    <w:rsid w:val="00805BC2"/>
    <w:rsid w:val="008067C5"/>
    <w:rsid w:val="00806EF0"/>
    <w:rsid w:val="00807178"/>
    <w:rsid w:val="0080777B"/>
    <w:rsid w:val="00807F1E"/>
    <w:rsid w:val="00807F3B"/>
    <w:rsid w:val="008105B4"/>
    <w:rsid w:val="008106C0"/>
    <w:rsid w:val="00810F9B"/>
    <w:rsid w:val="00811082"/>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7C3"/>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6608"/>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3FA0"/>
    <w:rsid w:val="00884204"/>
    <w:rsid w:val="008842CE"/>
    <w:rsid w:val="00884822"/>
    <w:rsid w:val="00884B46"/>
    <w:rsid w:val="00885672"/>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133"/>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1A58"/>
    <w:rsid w:val="008C208B"/>
    <w:rsid w:val="008C343E"/>
    <w:rsid w:val="008C3509"/>
    <w:rsid w:val="008C353D"/>
    <w:rsid w:val="008C417C"/>
    <w:rsid w:val="008C5F2A"/>
    <w:rsid w:val="008C5FC1"/>
    <w:rsid w:val="008C6800"/>
    <w:rsid w:val="008C6886"/>
    <w:rsid w:val="008C6890"/>
    <w:rsid w:val="008C6A78"/>
    <w:rsid w:val="008C6DBD"/>
    <w:rsid w:val="008C750C"/>
    <w:rsid w:val="008D0121"/>
    <w:rsid w:val="008D0A48"/>
    <w:rsid w:val="008D0BCF"/>
    <w:rsid w:val="008D0FB6"/>
    <w:rsid w:val="008D262F"/>
    <w:rsid w:val="008D294A"/>
    <w:rsid w:val="008D2B99"/>
    <w:rsid w:val="008D352C"/>
    <w:rsid w:val="008D4137"/>
    <w:rsid w:val="008D4370"/>
    <w:rsid w:val="008D493D"/>
    <w:rsid w:val="008D5016"/>
    <w:rsid w:val="008D5544"/>
    <w:rsid w:val="008D5704"/>
    <w:rsid w:val="008D5808"/>
    <w:rsid w:val="008D5FE7"/>
    <w:rsid w:val="008D685A"/>
    <w:rsid w:val="008D68DB"/>
    <w:rsid w:val="008D6A46"/>
    <w:rsid w:val="008D77B2"/>
    <w:rsid w:val="008D7FF8"/>
    <w:rsid w:val="008E00F2"/>
    <w:rsid w:val="008E0490"/>
    <w:rsid w:val="008E12AE"/>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3D0"/>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0B3"/>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CF4"/>
    <w:rsid w:val="00936DF5"/>
    <w:rsid w:val="0093713C"/>
    <w:rsid w:val="009374A0"/>
    <w:rsid w:val="00937B6A"/>
    <w:rsid w:val="00940C2A"/>
    <w:rsid w:val="009414B2"/>
    <w:rsid w:val="00941728"/>
    <w:rsid w:val="00941924"/>
    <w:rsid w:val="0094193A"/>
    <w:rsid w:val="00941E17"/>
    <w:rsid w:val="00943E92"/>
    <w:rsid w:val="0094576F"/>
    <w:rsid w:val="0094684E"/>
    <w:rsid w:val="009471C4"/>
    <w:rsid w:val="00947B00"/>
    <w:rsid w:val="00947D03"/>
    <w:rsid w:val="0095176C"/>
    <w:rsid w:val="0095199F"/>
    <w:rsid w:val="00951CE5"/>
    <w:rsid w:val="00952531"/>
    <w:rsid w:val="00953ADF"/>
    <w:rsid w:val="00953F12"/>
    <w:rsid w:val="00954425"/>
    <w:rsid w:val="009548D2"/>
    <w:rsid w:val="00954A23"/>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6EA6"/>
    <w:rsid w:val="009771B9"/>
    <w:rsid w:val="009775DB"/>
    <w:rsid w:val="00981214"/>
    <w:rsid w:val="009813C4"/>
    <w:rsid w:val="00981540"/>
    <w:rsid w:val="00981F41"/>
    <w:rsid w:val="00982181"/>
    <w:rsid w:val="0098244A"/>
    <w:rsid w:val="00983754"/>
    <w:rsid w:val="009839DA"/>
    <w:rsid w:val="00983AF5"/>
    <w:rsid w:val="00984456"/>
    <w:rsid w:val="00984BDB"/>
    <w:rsid w:val="00985291"/>
    <w:rsid w:val="009865B0"/>
    <w:rsid w:val="009873F3"/>
    <w:rsid w:val="00987984"/>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CA1"/>
    <w:rsid w:val="009A6301"/>
    <w:rsid w:val="009A73D5"/>
    <w:rsid w:val="009A73EA"/>
    <w:rsid w:val="009A796C"/>
    <w:rsid w:val="009B0273"/>
    <w:rsid w:val="009B0824"/>
    <w:rsid w:val="009B0DA1"/>
    <w:rsid w:val="009B110C"/>
    <w:rsid w:val="009B127B"/>
    <w:rsid w:val="009B13C3"/>
    <w:rsid w:val="009B18AF"/>
    <w:rsid w:val="009B2593"/>
    <w:rsid w:val="009B3CA3"/>
    <w:rsid w:val="009B5889"/>
    <w:rsid w:val="009B58F7"/>
    <w:rsid w:val="009B5CA6"/>
    <w:rsid w:val="009B5ED1"/>
    <w:rsid w:val="009B5FC0"/>
    <w:rsid w:val="009B6191"/>
    <w:rsid w:val="009B6D58"/>
    <w:rsid w:val="009C0ABA"/>
    <w:rsid w:val="009C1A9B"/>
    <w:rsid w:val="009C1D0F"/>
    <w:rsid w:val="009C1E69"/>
    <w:rsid w:val="009C3A21"/>
    <w:rsid w:val="009C3B73"/>
    <w:rsid w:val="009C3EC5"/>
    <w:rsid w:val="009C4A72"/>
    <w:rsid w:val="009C55BB"/>
    <w:rsid w:val="009C5A1D"/>
    <w:rsid w:val="009C6103"/>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476"/>
    <w:rsid w:val="00A068A8"/>
    <w:rsid w:val="00A06CC8"/>
    <w:rsid w:val="00A0752B"/>
    <w:rsid w:val="00A102CA"/>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DAB"/>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028"/>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ADD"/>
    <w:rsid w:val="00A46F92"/>
    <w:rsid w:val="00A4729F"/>
    <w:rsid w:val="00A502FC"/>
    <w:rsid w:val="00A5050E"/>
    <w:rsid w:val="00A50C53"/>
    <w:rsid w:val="00A51C3A"/>
    <w:rsid w:val="00A51D7C"/>
    <w:rsid w:val="00A52061"/>
    <w:rsid w:val="00A524AC"/>
    <w:rsid w:val="00A530B3"/>
    <w:rsid w:val="00A5512C"/>
    <w:rsid w:val="00A55E59"/>
    <w:rsid w:val="00A55FEE"/>
    <w:rsid w:val="00A562DB"/>
    <w:rsid w:val="00A56536"/>
    <w:rsid w:val="00A572D8"/>
    <w:rsid w:val="00A57B1A"/>
    <w:rsid w:val="00A6091B"/>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681"/>
    <w:rsid w:val="00A738F6"/>
    <w:rsid w:val="00A74478"/>
    <w:rsid w:val="00A747D4"/>
    <w:rsid w:val="00A74B2F"/>
    <w:rsid w:val="00A74D0E"/>
    <w:rsid w:val="00A74E7B"/>
    <w:rsid w:val="00A75242"/>
    <w:rsid w:val="00A7535D"/>
    <w:rsid w:val="00A76200"/>
    <w:rsid w:val="00A76C15"/>
    <w:rsid w:val="00A779D8"/>
    <w:rsid w:val="00A8081F"/>
    <w:rsid w:val="00A80ECD"/>
    <w:rsid w:val="00A8134C"/>
    <w:rsid w:val="00A81620"/>
    <w:rsid w:val="00A81DD5"/>
    <w:rsid w:val="00A82F21"/>
    <w:rsid w:val="00A8328A"/>
    <w:rsid w:val="00A83FEC"/>
    <w:rsid w:val="00A86287"/>
    <w:rsid w:val="00A9027E"/>
    <w:rsid w:val="00A90E28"/>
    <w:rsid w:val="00A90FCD"/>
    <w:rsid w:val="00A921FF"/>
    <w:rsid w:val="00A926C8"/>
    <w:rsid w:val="00A93710"/>
    <w:rsid w:val="00A943A0"/>
    <w:rsid w:val="00A944D6"/>
    <w:rsid w:val="00A95C09"/>
    <w:rsid w:val="00A961A4"/>
    <w:rsid w:val="00A96293"/>
    <w:rsid w:val="00A96817"/>
    <w:rsid w:val="00A9694C"/>
    <w:rsid w:val="00A97C7C"/>
    <w:rsid w:val="00AA0AD8"/>
    <w:rsid w:val="00AA0F00"/>
    <w:rsid w:val="00AA0F4F"/>
    <w:rsid w:val="00AA13E4"/>
    <w:rsid w:val="00AA1BBF"/>
    <w:rsid w:val="00AA233A"/>
    <w:rsid w:val="00AA2488"/>
    <w:rsid w:val="00AA270B"/>
    <w:rsid w:val="00AA2C2F"/>
    <w:rsid w:val="00AA4DC0"/>
    <w:rsid w:val="00AA5305"/>
    <w:rsid w:val="00AA56CF"/>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979"/>
    <w:rsid w:val="00AB6E69"/>
    <w:rsid w:val="00AB77E2"/>
    <w:rsid w:val="00AB7D2E"/>
    <w:rsid w:val="00AC0541"/>
    <w:rsid w:val="00AC082E"/>
    <w:rsid w:val="00AC30D5"/>
    <w:rsid w:val="00AC3F2F"/>
    <w:rsid w:val="00AC4EAF"/>
    <w:rsid w:val="00AC5807"/>
    <w:rsid w:val="00AC6523"/>
    <w:rsid w:val="00AC6534"/>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4FB"/>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5F1"/>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6DB"/>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5BDE"/>
    <w:rsid w:val="00B46279"/>
    <w:rsid w:val="00B46D58"/>
    <w:rsid w:val="00B47535"/>
    <w:rsid w:val="00B4794D"/>
    <w:rsid w:val="00B5006E"/>
    <w:rsid w:val="00B50F8D"/>
    <w:rsid w:val="00B514E8"/>
    <w:rsid w:val="00B5181E"/>
    <w:rsid w:val="00B51D9F"/>
    <w:rsid w:val="00B51F58"/>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3617"/>
    <w:rsid w:val="00B64118"/>
    <w:rsid w:val="00B64BF8"/>
    <w:rsid w:val="00B64C48"/>
    <w:rsid w:val="00B64C74"/>
    <w:rsid w:val="00B64CC5"/>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820"/>
    <w:rsid w:val="00B81AD3"/>
    <w:rsid w:val="00B82520"/>
    <w:rsid w:val="00B853BF"/>
    <w:rsid w:val="00B8636F"/>
    <w:rsid w:val="00B86BCB"/>
    <w:rsid w:val="00B86C5F"/>
    <w:rsid w:val="00B873A6"/>
    <w:rsid w:val="00B9100A"/>
    <w:rsid w:val="00B916D0"/>
    <w:rsid w:val="00B925B0"/>
    <w:rsid w:val="00B92CA7"/>
    <w:rsid w:val="00B932B8"/>
    <w:rsid w:val="00B93A94"/>
    <w:rsid w:val="00B941D0"/>
    <w:rsid w:val="00B9581C"/>
    <w:rsid w:val="00B95FE0"/>
    <w:rsid w:val="00B961C7"/>
    <w:rsid w:val="00B96B73"/>
    <w:rsid w:val="00B975FA"/>
    <w:rsid w:val="00B9778A"/>
    <w:rsid w:val="00B9796D"/>
    <w:rsid w:val="00BA0509"/>
    <w:rsid w:val="00BA17C2"/>
    <w:rsid w:val="00BA2853"/>
    <w:rsid w:val="00BA30C4"/>
    <w:rsid w:val="00BA3554"/>
    <w:rsid w:val="00BA4AEC"/>
    <w:rsid w:val="00BA632C"/>
    <w:rsid w:val="00BA6E63"/>
    <w:rsid w:val="00BA7128"/>
    <w:rsid w:val="00BB1C9B"/>
    <w:rsid w:val="00BB3575"/>
    <w:rsid w:val="00BB408F"/>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077"/>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48"/>
    <w:rsid w:val="00BF0913"/>
    <w:rsid w:val="00BF09F8"/>
    <w:rsid w:val="00BF0BF6"/>
    <w:rsid w:val="00BF1CBD"/>
    <w:rsid w:val="00BF1D90"/>
    <w:rsid w:val="00BF270F"/>
    <w:rsid w:val="00BF2785"/>
    <w:rsid w:val="00BF3696"/>
    <w:rsid w:val="00BF3C60"/>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153E"/>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17B0B"/>
    <w:rsid w:val="00C20606"/>
    <w:rsid w:val="00C207A1"/>
    <w:rsid w:val="00C2151D"/>
    <w:rsid w:val="00C21AF3"/>
    <w:rsid w:val="00C2217E"/>
    <w:rsid w:val="00C22421"/>
    <w:rsid w:val="00C232E0"/>
    <w:rsid w:val="00C23B1B"/>
    <w:rsid w:val="00C23D48"/>
    <w:rsid w:val="00C23F1D"/>
    <w:rsid w:val="00C24256"/>
    <w:rsid w:val="00C24CA6"/>
    <w:rsid w:val="00C24FF8"/>
    <w:rsid w:val="00C257D6"/>
    <w:rsid w:val="00C2603E"/>
    <w:rsid w:val="00C26B4D"/>
    <w:rsid w:val="00C26CF7"/>
    <w:rsid w:val="00C277E3"/>
    <w:rsid w:val="00C27A88"/>
    <w:rsid w:val="00C27BA4"/>
    <w:rsid w:val="00C3071E"/>
    <w:rsid w:val="00C30BFB"/>
    <w:rsid w:val="00C3130B"/>
    <w:rsid w:val="00C31373"/>
    <w:rsid w:val="00C324F0"/>
    <w:rsid w:val="00C33115"/>
    <w:rsid w:val="00C3384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D2E"/>
    <w:rsid w:val="00C43FEC"/>
    <w:rsid w:val="00C4487D"/>
    <w:rsid w:val="00C44A86"/>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057"/>
    <w:rsid w:val="00C611EE"/>
    <w:rsid w:val="00C61F21"/>
    <w:rsid w:val="00C6256F"/>
    <w:rsid w:val="00C6329E"/>
    <w:rsid w:val="00C6467B"/>
    <w:rsid w:val="00C647D8"/>
    <w:rsid w:val="00C648B6"/>
    <w:rsid w:val="00C648DF"/>
    <w:rsid w:val="00C64BF0"/>
    <w:rsid w:val="00C64E56"/>
    <w:rsid w:val="00C66474"/>
    <w:rsid w:val="00C66A65"/>
    <w:rsid w:val="00C670E6"/>
    <w:rsid w:val="00C67E80"/>
    <w:rsid w:val="00C67FAB"/>
    <w:rsid w:val="00C706F4"/>
    <w:rsid w:val="00C70C1A"/>
    <w:rsid w:val="00C71646"/>
    <w:rsid w:val="00C71E26"/>
    <w:rsid w:val="00C72606"/>
    <w:rsid w:val="00C7261B"/>
    <w:rsid w:val="00C72D0E"/>
    <w:rsid w:val="00C72E21"/>
    <w:rsid w:val="00C736F0"/>
    <w:rsid w:val="00C73E62"/>
    <w:rsid w:val="00C74FF2"/>
    <w:rsid w:val="00C752FC"/>
    <w:rsid w:val="00C7561C"/>
    <w:rsid w:val="00C767C7"/>
    <w:rsid w:val="00C8055A"/>
    <w:rsid w:val="00C806B2"/>
    <w:rsid w:val="00C807D9"/>
    <w:rsid w:val="00C80B25"/>
    <w:rsid w:val="00C81187"/>
    <w:rsid w:val="00C813A9"/>
    <w:rsid w:val="00C816CA"/>
    <w:rsid w:val="00C81FE2"/>
    <w:rsid w:val="00C8282C"/>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6FAF"/>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370"/>
    <w:rsid w:val="00CB68EF"/>
    <w:rsid w:val="00CB6D99"/>
    <w:rsid w:val="00CB6DC0"/>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2330"/>
    <w:rsid w:val="00CD3548"/>
    <w:rsid w:val="00CD4190"/>
    <w:rsid w:val="00CD435C"/>
    <w:rsid w:val="00CD4898"/>
    <w:rsid w:val="00CD51E6"/>
    <w:rsid w:val="00CD6B60"/>
    <w:rsid w:val="00CD7A4E"/>
    <w:rsid w:val="00CD7A4F"/>
    <w:rsid w:val="00CE0D95"/>
    <w:rsid w:val="00CE10B2"/>
    <w:rsid w:val="00CE1E11"/>
    <w:rsid w:val="00CE2264"/>
    <w:rsid w:val="00CE297B"/>
    <w:rsid w:val="00CE35E7"/>
    <w:rsid w:val="00CE4D1D"/>
    <w:rsid w:val="00CE56FD"/>
    <w:rsid w:val="00CE66E3"/>
    <w:rsid w:val="00CE71AA"/>
    <w:rsid w:val="00CE7B83"/>
    <w:rsid w:val="00CE7BF1"/>
    <w:rsid w:val="00CF0D0D"/>
    <w:rsid w:val="00CF1653"/>
    <w:rsid w:val="00CF1742"/>
    <w:rsid w:val="00CF1966"/>
    <w:rsid w:val="00CF2304"/>
    <w:rsid w:val="00CF2692"/>
    <w:rsid w:val="00CF34D0"/>
    <w:rsid w:val="00CF34DE"/>
    <w:rsid w:val="00CF394D"/>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5CD"/>
    <w:rsid w:val="00D03E7C"/>
    <w:rsid w:val="00D043C1"/>
    <w:rsid w:val="00D043FA"/>
    <w:rsid w:val="00D04575"/>
    <w:rsid w:val="00D048EE"/>
    <w:rsid w:val="00D04B17"/>
    <w:rsid w:val="00D04BAA"/>
    <w:rsid w:val="00D0532E"/>
    <w:rsid w:val="00D05520"/>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0E05"/>
    <w:rsid w:val="00D21019"/>
    <w:rsid w:val="00D219A5"/>
    <w:rsid w:val="00D21AD1"/>
    <w:rsid w:val="00D2245D"/>
    <w:rsid w:val="00D22464"/>
    <w:rsid w:val="00D22CBB"/>
    <w:rsid w:val="00D23C17"/>
    <w:rsid w:val="00D23E36"/>
    <w:rsid w:val="00D2450A"/>
    <w:rsid w:val="00D25A2A"/>
    <w:rsid w:val="00D26FCF"/>
    <w:rsid w:val="00D27019"/>
    <w:rsid w:val="00D273E6"/>
    <w:rsid w:val="00D27476"/>
    <w:rsid w:val="00D27B1C"/>
    <w:rsid w:val="00D27C21"/>
    <w:rsid w:val="00D30487"/>
    <w:rsid w:val="00D3077E"/>
    <w:rsid w:val="00D30F7E"/>
    <w:rsid w:val="00D31054"/>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692"/>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6D50"/>
    <w:rsid w:val="00D57126"/>
    <w:rsid w:val="00D57531"/>
    <w:rsid w:val="00D60E8B"/>
    <w:rsid w:val="00D612BC"/>
    <w:rsid w:val="00D61D87"/>
    <w:rsid w:val="00D62855"/>
    <w:rsid w:val="00D62C0F"/>
    <w:rsid w:val="00D6534C"/>
    <w:rsid w:val="00D659B3"/>
    <w:rsid w:val="00D65BF2"/>
    <w:rsid w:val="00D65E4E"/>
    <w:rsid w:val="00D65EBA"/>
    <w:rsid w:val="00D66198"/>
    <w:rsid w:val="00D667DA"/>
    <w:rsid w:val="00D710BC"/>
    <w:rsid w:val="00D71259"/>
    <w:rsid w:val="00D7354F"/>
    <w:rsid w:val="00D74066"/>
    <w:rsid w:val="00D7435F"/>
    <w:rsid w:val="00D746A9"/>
    <w:rsid w:val="00D74CCE"/>
    <w:rsid w:val="00D7504A"/>
    <w:rsid w:val="00D758CA"/>
    <w:rsid w:val="00D75F27"/>
    <w:rsid w:val="00D76027"/>
    <w:rsid w:val="00D76453"/>
    <w:rsid w:val="00D76BBA"/>
    <w:rsid w:val="00D770E9"/>
    <w:rsid w:val="00D77ADB"/>
    <w:rsid w:val="00D77EF7"/>
    <w:rsid w:val="00D80156"/>
    <w:rsid w:val="00D80916"/>
    <w:rsid w:val="00D815D1"/>
    <w:rsid w:val="00D81660"/>
    <w:rsid w:val="00D81962"/>
    <w:rsid w:val="00D820D2"/>
    <w:rsid w:val="00D82C74"/>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368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3E26"/>
    <w:rsid w:val="00DB40C0"/>
    <w:rsid w:val="00DB41B7"/>
    <w:rsid w:val="00DB4273"/>
    <w:rsid w:val="00DB4CC7"/>
    <w:rsid w:val="00DB4FE3"/>
    <w:rsid w:val="00DB64C8"/>
    <w:rsid w:val="00DB6D02"/>
    <w:rsid w:val="00DB7289"/>
    <w:rsid w:val="00DB7787"/>
    <w:rsid w:val="00DC14CE"/>
    <w:rsid w:val="00DC1B3F"/>
    <w:rsid w:val="00DC20CD"/>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DF7C18"/>
    <w:rsid w:val="00E00AD1"/>
    <w:rsid w:val="00E01503"/>
    <w:rsid w:val="00E01672"/>
    <w:rsid w:val="00E020C1"/>
    <w:rsid w:val="00E02389"/>
    <w:rsid w:val="00E024E0"/>
    <w:rsid w:val="00E02F60"/>
    <w:rsid w:val="00E03D41"/>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4FB9"/>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715"/>
    <w:rsid w:val="00E33C3A"/>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9F2"/>
    <w:rsid w:val="00E45ACA"/>
    <w:rsid w:val="00E45C7F"/>
    <w:rsid w:val="00E46422"/>
    <w:rsid w:val="00E46B0F"/>
    <w:rsid w:val="00E46DBA"/>
    <w:rsid w:val="00E4740C"/>
    <w:rsid w:val="00E51117"/>
    <w:rsid w:val="00E51CD0"/>
    <w:rsid w:val="00E51D3B"/>
    <w:rsid w:val="00E51D78"/>
    <w:rsid w:val="00E51EEA"/>
    <w:rsid w:val="00E53FE3"/>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C69"/>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3C"/>
    <w:rsid w:val="00E84171"/>
    <w:rsid w:val="00E8425F"/>
    <w:rsid w:val="00E846B7"/>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81E"/>
    <w:rsid w:val="00EA7A9B"/>
    <w:rsid w:val="00EA7CA6"/>
    <w:rsid w:val="00EA7FA5"/>
    <w:rsid w:val="00EB0B3D"/>
    <w:rsid w:val="00EB2387"/>
    <w:rsid w:val="00EB2AE8"/>
    <w:rsid w:val="00EB37A2"/>
    <w:rsid w:val="00EB395D"/>
    <w:rsid w:val="00EB3BFA"/>
    <w:rsid w:val="00EB3C28"/>
    <w:rsid w:val="00EB42B2"/>
    <w:rsid w:val="00EB487B"/>
    <w:rsid w:val="00EB4F49"/>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A57"/>
    <w:rsid w:val="00EF2B43"/>
    <w:rsid w:val="00EF352E"/>
    <w:rsid w:val="00EF3662"/>
    <w:rsid w:val="00EF548A"/>
    <w:rsid w:val="00EF5CFB"/>
    <w:rsid w:val="00EF6526"/>
    <w:rsid w:val="00EF6720"/>
    <w:rsid w:val="00EF7868"/>
    <w:rsid w:val="00F00565"/>
    <w:rsid w:val="00F00C96"/>
    <w:rsid w:val="00F016A2"/>
    <w:rsid w:val="00F01D1E"/>
    <w:rsid w:val="00F04AA1"/>
    <w:rsid w:val="00F04FC3"/>
    <w:rsid w:val="00F05471"/>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516"/>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52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2E4"/>
    <w:rsid w:val="00F71F29"/>
    <w:rsid w:val="00F7342A"/>
    <w:rsid w:val="00F73CAB"/>
    <w:rsid w:val="00F73D7F"/>
    <w:rsid w:val="00F743B3"/>
    <w:rsid w:val="00F7451F"/>
    <w:rsid w:val="00F7467F"/>
    <w:rsid w:val="00F74843"/>
    <w:rsid w:val="00F74984"/>
    <w:rsid w:val="00F7541A"/>
    <w:rsid w:val="00F75B57"/>
    <w:rsid w:val="00F7609B"/>
    <w:rsid w:val="00F763EC"/>
    <w:rsid w:val="00F775CA"/>
    <w:rsid w:val="00F77BFF"/>
    <w:rsid w:val="00F80761"/>
    <w:rsid w:val="00F825AC"/>
    <w:rsid w:val="00F82623"/>
    <w:rsid w:val="00F83409"/>
    <w:rsid w:val="00F839B3"/>
    <w:rsid w:val="00F83B76"/>
    <w:rsid w:val="00F83E0A"/>
    <w:rsid w:val="00F83F31"/>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6BBD"/>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1B"/>
    <w:rsid w:val="00FB76FD"/>
    <w:rsid w:val="00FB7899"/>
    <w:rsid w:val="00FB78E7"/>
    <w:rsid w:val="00FB796B"/>
    <w:rsid w:val="00FC016A"/>
    <w:rsid w:val="00FC096C"/>
    <w:rsid w:val="00FC09B2"/>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1C2"/>
    <w:rsid w:val="00FD4D68"/>
    <w:rsid w:val="00FD4DA5"/>
    <w:rsid w:val="00FD4DBF"/>
    <w:rsid w:val="00FD4E22"/>
    <w:rsid w:val="00FD57B8"/>
    <w:rsid w:val="00FD7291"/>
    <w:rsid w:val="00FD7772"/>
    <w:rsid w:val="00FD77D0"/>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6E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9B04"/>
  <w15:docId w15:val="{BDEB9E5F-C3F2-462F-AF63-4624D2A2E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0A6F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0A6F0E"/>
    <w:rPr>
      <w:rFonts w:ascii="Courier New" w:hAnsi="Courier New" w:cs="Courier New"/>
      <w:lang w:bidi="ar-SA"/>
    </w:rPr>
  </w:style>
  <w:style w:type="character" w:customStyle="1" w:styleId="y2iqfc">
    <w:name w:val="y2iqfc"/>
    <w:basedOn w:val="a0"/>
    <w:rsid w:val="00303587"/>
  </w:style>
  <w:style w:type="character" w:styleId="aff4">
    <w:name w:val="Unresolved Mention"/>
    <w:basedOn w:val="a0"/>
    <w:uiPriority w:val="99"/>
    <w:semiHidden/>
    <w:unhideWhenUsed/>
    <w:rsid w:val="00173D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3864017">
      <w:bodyDiv w:val="1"/>
      <w:marLeft w:val="0"/>
      <w:marRight w:val="0"/>
      <w:marTop w:val="0"/>
      <w:marBottom w:val="0"/>
      <w:divBdr>
        <w:top w:val="none" w:sz="0" w:space="0" w:color="auto"/>
        <w:left w:val="none" w:sz="0" w:space="0" w:color="auto"/>
        <w:bottom w:val="none" w:sz="0" w:space="0" w:color="auto"/>
        <w:right w:val="none" w:sz="0" w:space="0" w:color="auto"/>
      </w:divBdr>
    </w:div>
    <w:div w:id="154106381">
      <w:bodyDiv w:val="1"/>
      <w:marLeft w:val="0"/>
      <w:marRight w:val="0"/>
      <w:marTop w:val="0"/>
      <w:marBottom w:val="0"/>
      <w:divBdr>
        <w:top w:val="none" w:sz="0" w:space="0" w:color="auto"/>
        <w:left w:val="none" w:sz="0" w:space="0" w:color="auto"/>
        <w:bottom w:val="none" w:sz="0" w:space="0" w:color="auto"/>
        <w:right w:val="none" w:sz="0" w:space="0" w:color="auto"/>
      </w:divBdr>
    </w:div>
    <w:div w:id="161630649">
      <w:bodyDiv w:val="1"/>
      <w:marLeft w:val="0"/>
      <w:marRight w:val="0"/>
      <w:marTop w:val="0"/>
      <w:marBottom w:val="0"/>
      <w:divBdr>
        <w:top w:val="none" w:sz="0" w:space="0" w:color="auto"/>
        <w:left w:val="none" w:sz="0" w:space="0" w:color="auto"/>
        <w:bottom w:val="none" w:sz="0" w:space="0" w:color="auto"/>
        <w:right w:val="none" w:sz="0" w:space="0" w:color="auto"/>
      </w:divBdr>
    </w:div>
    <w:div w:id="20286261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2387687">
      <w:bodyDiv w:val="1"/>
      <w:marLeft w:val="0"/>
      <w:marRight w:val="0"/>
      <w:marTop w:val="0"/>
      <w:marBottom w:val="0"/>
      <w:divBdr>
        <w:top w:val="none" w:sz="0" w:space="0" w:color="auto"/>
        <w:left w:val="none" w:sz="0" w:space="0" w:color="auto"/>
        <w:bottom w:val="none" w:sz="0" w:space="0" w:color="auto"/>
        <w:right w:val="none" w:sz="0" w:space="0" w:color="auto"/>
      </w:divBdr>
    </w:div>
    <w:div w:id="80165039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518083">
      <w:bodyDiv w:val="1"/>
      <w:marLeft w:val="0"/>
      <w:marRight w:val="0"/>
      <w:marTop w:val="0"/>
      <w:marBottom w:val="0"/>
      <w:divBdr>
        <w:top w:val="none" w:sz="0" w:space="0" w:color="auto"/>
        <w:left w:val="none" w:sz="0" w:space="0" w:color="auto"/>
        <w:bottom w:val="none" w:sz="0" w:space="0" w:color="auto"/>
        <w:right w:val="none" w:sz="0" w:space="0" w:color="auto"/>
      </w:divBdr>
    </w:div>
    <w:div w:id="1015154113">
      <w:bodyDiv w:val="1"/>
      <w:marLeft w:val="0"/>
      <w:marRight w:val="0"/>
      <w:marTop w:val="0"/>
      <w:marBottom w:val="0"/>
      <w:divBdr>
        <w:top w:val="none" w:sz="0" w:space="0" w:color="auto"/>
        <w:left w:val="none" w:sz="0" w:space="0" w:color="auto"/>
        <w:bottom w:val="none" w:sz="0" w:space="0" w:color="auto"/>
        <w:right w:val="none" w:sz="0" w:space="0" w:color="auto"/>
      </w:divBdr>
    </w:div>
    <w:div w:id="103234440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4391639">
      <w:bodyDiv w:val="1"/>
      <w:marLeft w:val="0"/>
      <w:marRight w:val="0"/>
      <w:marTop w:val="0"/>
      <w:marBottom w:val="0"/>
      <w:divBdr>
        <w:top w:val="none" w:sz="0" w:space="0" w:color="auto"/>
        <w:left w:val="none" w:sz="0" w:space="0" w:color="auto"/>
        <w:bottom w:val="none" w:sz="0" w:space="0" w:color="auto"/>
        <w:right w:val="none" w:sz="0" w:space="0" w:color="auto"/>
      </w:divBdr>
    </w:div>
    <w:div w:id="1229535785">
      <w:bodyDiv w:val="1"/>
      <w:marLeft w:val="0"/>
      <w:marRight w:val="0"/>
      <w:marTop w:val="0"/>
      <w:marBottom w:val="0"/>
      <w:divBdr>
        <w:top w:val="none" w:sz="0" w:space="0" w:color="auto"/>
        <w:left w:val="none" w:sz="0" w:space="0" w:color="auto"/>
        <w:bottom w:val="none" w:sz="0" w:space="0" w:color="auto"/>
        <w:right w:val="none" w:sz="0" w:space="0" w:color="auto"/>
      </w:divBdr>
    </w:div>
    <w:div w:id="129807210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2799558">
      <w:bodyDiv w:val="1"/>
      <w:marLeft w:val="0"/>
      <w:marRight w:val="0"/>
      <w:marTop w:val="0"/>
      <w:marBottom w:val="0"/>
      <w:divBdr>
        <w:top w:val="none" w:sz="0" w:space="0" w:color="auto"/>
        <w:left w:val="none" w:sz="0" w:space="0" w:color="auto"/>
        <w:bottom w:val="none" w:sz="0" w:space="0" w:color="auto"/>
        <w:right w:val="none" w:sz="0" w:space="0" w:color="auto"/>
      </w:divBdr>
    </w:div>
    <w:div w:id="1755974742">
      <w:bodyDiv w:val="1"/>
      <w:marLeft w:val="0"/>
      <w:marRight w:val="0"/>
      <w:marTop w:val="0"/>
      <w:marBottom w:val="0"/>
      <w:divBdr>
        <w:top w:val="none" w:sz="0" w:space="0" w:color="auto"/>
        <w:left w:val="none" w:sz="0" w:space="0" w:color="auto"/>
        <w:bottom w:val="none" w:sz="0" w:space="0" w:color="auto"/>
        <w:right w:val="none" w:sz="0" w:space="0" w:color="auto"/>
      </w:divBdr>
    </w:div>
    <w:div w:id="179949542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1911702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000721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obyann@lis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403FA-F545-41E1-95A6-5F7161D79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20614</Words>
  <Characters>117502</Characters>
  <Application>Microsoft Office Word</Application>
  <DocSecurity>0</DocSecurity>
  <Lines>979</Lines>
  <Paragraphs>275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137841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Hashvapahutyun</cp:lastModifiedBy>
  <cp:revision>12</cp:revision>
  <cp:lastPrinted>2018-02-16T07:12:00Z</cp:lastPrinted>
  <dcterms:created xsi:type="dcterms:W3CDTF">2022-07-13T12:16:00Z</dcterms:created>
  <dcterms:modified xsi:type="dcterms:W3CDTF">2022-07-14T12:44:00Z</dcterms:modified>
</cp:coreProperties>
</file>